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507A86EE" w14:textId="77777777" w:rsidR="00214CAD" w:rsidRDefault="00727FFB" w:rsidP="00214CAD">
      <w:pPr>
        <w:rPr>
          <w:rFonts w:asciiTheme="minorHAnsi" w:hAnsiTheme="minorHAnsi" w:cstheme="minorHAnsi"/>
        </w:rPr>
      </w:pPr>
      <w:r w:rsidRPr="006B1296">
        <w:rPr>
          <w:rFonts w:asciiTheme="minorHAnsi" w:hAnsiTheme="minorHAnsi" w:cstheme="minorHAnsi"/>
        </w:rPr>
        <w:t xml:space="preserve">In accordance with IC </w:t>
      </w:r>
      <w:r w:rsidR="00F6257B">
        <w:rPr>
          <w:rFonts w:asciiTheme="minorHAnsi" w:hAnsiTheme="minorHAnsi" w:cstheme="minorHAnsi"/>
        </w:rPr>
        <w:t>4-13-16.5 and 25 IAC 5</w:t>
      </w:r>
      <w:r w:rsidRPr="006B1296">
        <w:rPr>
          <w:rFonts w:asciiTheme="minorHAnsi" w:hAnsiTheme="minorHAnsi" w:cstheme="minorHAnsi"/>
        </w:rPr>
        <w:t xml:space="preserve">, it has been determined that there is a reasonable expectation of </w:t>
      </w:r>
      <w:r>
        <w:rPr>
          <w:rFonts w:asciiTheme="minorHAnsi" w:hAnsiTheme="minorHAnsi" w:cstheme="minorHAnsi"/>
        </w:rPr>
        <w:t xml:space="preserve">Minority and/or Women Business Enterprise </w:t>
      </w:r>
      <w:r w:rsidRPr="006B1296">
        <w:rPr>
          <w:rFonts w:asciiTheme="minorHAnsi" w:hAnsiTheme="minorHAnsi" w:cstheme="minorHAnsi"/>
        </w:rPr>
        <w:t xml:space="preserve">subcontracting opportunities on a contract awarded under this RFP.  </w:t>
      </w:r>
      <w:r w:rsidRPr="0029459E">
        <w:rPr>
          <w:rFonts w:asciiTheme="minorHAnsi" w:hAnsiTheme="minorHAnsi" w:cstheme="minorHAnsi"/>
          <w:bCs/>
        </w:rPr>
        <w:t xml:space="preserve">The </w:t>
      </w:r>
      <w:r>
        <w:rPr>
          <w:rFonts w:asciiTheme="minorHAnsi" w:hAnsiTheme="minorHAnsi" w:cstheme="minorHAnsi"/>
          <w:bCs/>
        </w:rPr>
        <w:t>MWBE</w:t>
      </w:r>
      <w:r w:rsidRPr="0029459E">
        <w:rPr>
          <w:rFonts w:asciiTheme="minorHAnsi" w:hAnsiTheme="minorHAnsi" w:cstheme="minorHAnsi"/>
          <w:bCs/>
        </w:rPr>
        <w:t xml:space="preserve"> Subcontractor Commitment form is</w:t>
      </w:r>
      <w:r w:rsidRPr="006B1296">
        <w:rPr>
          <w:rFonts w:asciiTheme="minorHAnsi" w:hAnsiTheme="minorHAnsi" w:cstheme="minorHAnsi"/>
          <w:b/>
        </w:rPr>
        <w:t xml:space="preserve"> Attachment A.</w:t>
      </w:r>
      <w:r w:rsidRPr="006B1296">
        <w:rPr>
          <w:rFonts w:asciiTheme="minorHAnsi" w:hAnsiTheme="minorHAnsi" w:cstheme="minorHAnsi"/>
        </w:rPr>
        <w:t xml:space="preserve">  The </w:t>
      </w:r>
      <w:r>
        <w:rPr>
          <w:rFonts w:asciiTheme="minorHAnsi" w:hAnsiTheme="minorHAnsi" w:cstheme="minorHAnsi"/>
        </w:rPr>
        <w:t>MWBE</w:t>
      </w:r>
      <w:r w:rsidRPr="006B1296">
        <w:rPr>
          <w:rFonts w:asciiTheme="minorHAnsi" w:hAnsiTheme="minorHAnsi" w:cstheme="minorHAnsi"/>
        </w:rPr>
        <w:t xml:space="preserve"> Subcontractor Commitment Form is to be submitted as a part of the Respondent’s proposal</w:t>
      </w:r>
      <w:r w:rsidRPr="006B1296">
        <w:rPr>
          <w:rFonts w:asciiTheme="minorHAnsi" w:hAnsiTheme="minorHAnsi" w:cstheme="minorHAnsi"/>
          <w:color w:val="808080"/>
        </w:rPr>
        <w:t xml:space="preserve">.  </w:t>
      </w:r>
      <w:r w:rsidRPr="006B1296">
        <w:rPr>
          <w:rFonts w:asciiTheme="minorHAnsi" w:hAnsiTheme="minorHAnsi" w:cstheme="minorHAnsi"/>
        </w:rPr>
        <w:t xml:space="preserve">In order for the subcontractor commitment to result in evaluation points for the Respondent, the entity must be on the </w:t>
      </w:r>
      <w:r w:rsidR="00214CAD" w:rsidRPr="00B05113">
        <w:rPr>
          <w:rFonts w:asciiTheme="minorHAnsi" w:eastAsiaTheme="majorEastAsia" w:hAnsiTheme="minorHAnsi" w:cstheme="minorHAnsi"/>
        </w:rPr>
        <w:t>State of Indiana Certified M/W/IVOSB list</w:t>
      </w:r>
      <w:r w:rsidR="00214CAD">
        <w:rPr>
          <w:rFonts w:asciiTheme="minorHAnsi" w:hAnsiTheme="minorHAnsi" w:cstheme="minorHAnsi"/>
        </w:rPr>
        <w:t xml:space="preserve"> at </w:t>
      </w:r>
      <w:hyperlink r:id="rId8" w:history="1">
        <w:r w:rsidR="00214CAD" w:rsidRPr="00EC5D47">
          <w:rPr>
            <w:rStyle w:val="Hyperlink"/>
            <w:rFonts w:asciiTheme="minorHAnsi" w:hAnsiTheme="minorHAnsi" w:cstheme="minorHAnsi"/>
          </w:rPr>
          <w:t>https://www.in.gov/idoa/mwbe</w:t>
        </w:r>
      </w:hyperlink>
      <w:r w:rsidR="00214CAD">
        <w:rPr>
          <w:rFonts w:asciiTheme="minorHAnsi" w:hAnsiTheme="minorHAnsi" w:cstheme="minorHAnsi"/>
        </w:rPr>
        <w:t>.</w:t>
      </w:r>
    </w:p>
    <w:p w14:paraId="5E8048B1" w14:textId="0797433D" w:rsidR="000C1BA4" w:rsidRPr="00981026" w:rsidRDefault="00903E93" w:rsidP="000C1BA4">
      <w:pPr>
        <w:rPr>
          <w:rFonts w:asciiTheme="minorHAnsi" w:hAnsiTheme="minorHAnsi" w:cstheme="minorHAnsi"/>
          <w:sz w:val="18"/>
        </w:rPr>
      </w:pPr>
      <w:r w:rsidRPr="00981026">
        <w:rPr>
          <w:rFonts w:asciiTheme="minorHAnsi" w:hAnsiTheme="minorHAnsi" w:cstheme="minorHAnsi"/>
        </w:rPr>
        <w:t xml:space="preserve">     </w:t>
      </w:r>
    </w:p>
    <w:p w14:paraId="323F5B9F" w14:textId="382AB63E" w:rsidR="007A6E7B" w:rsidRPr="00981026" w:rsidRDefault="000C1BA4" w:rsidP="007A6E7B">
      <w:pPr>
        <w:rPr>
          <w:rFonts w:asciiTheme="minorHAnsi" w:hAnsiTheme="minorHAnsi" w:cstheme="minorHAnsi"/>
        </w:rPr>
      </w:pPr>
      <w:r w:rsidRPr="00981026">
        <w:rPr>
          <w:rFonts w:asciiTheme="minorHAnsi" w:hAnsiTheme="minorHAnsi" w:cstheme="minorHAnsi"/>
        </w:rPr>
        <w:t xml:space="preserve">If participation is met through use of </w:t>
      </w:r>
      <w:r w:rsidR="00043E58" w:rsidRPr="00981026">
        <w:rPr>
          <w:rFonts w:asciiTheme="minorHAnsi" w:hAnsiTheme="minorHAnsi" w:cstheme="minorHAnsi"/>
        </w:rPr>
        <w:t xml:space="preserve">respondents </w:t>
      </w:r>
      <w:r w:rsidRPr="00981026">
        <w:rPr>
          <w:rFonts w:asciiTheme="minorHAnsi" w:hAnsiTheme="minorHAnsi" w:cstheme="minorHAnsi"/>
        </w:rPr>
        <w:t xml:space="preserve">who supply products and/or services directly to the Respondent, the Respondent must provide a description of products and/or services provided that are directly related to this proposal and the cost of direct supplies for this proposal.  Respondents must complete the Subcontractor Commitment Form in its entirety.  </w:t>
      </w:r>
      <w:r w:rsidRPr="00981026">
        <w:rPr>
          <w:rFonts w:asciiTheme="minorHAnsi" w:hAnsiTheme="minorHAnsi" w:cstheme="minorHAnsi"/>
          <w:color w:val="000000"/>
        </w:rPr>
        <w:t>The amount entered in “</w:t>
      </w:r>
      <w:r w:rsidRPr="00476900">
        <w:rPr>
          <w:rFonts w:asciiTheme="minorHAnsi" w:hAnsiTheme="minorHAnsi" w:cstheme="minorHAnsi"/>
          <w:b/>
          <w:strike/>
        </w:rPr>
        <w:t>TOTAL BID AMOUNT</w:t>
      </w:r>
      <w:r w:rsidR="00476900">
        <w:rPr>
          <w:rFonts w:asciiTheme="minorHAnsi" w:hAnsiTheme="minorHAnsi" w:cstheme="minorHAnsi"/>
          <w:b/>
          <w:strike/>
        </w:rPr>
        <w:t xml:space="preserve"> </w:t>
      </w:r>
      <w:bookmarkStart w:id="0" w:name="_Hlk133483065"/>
      <w:r w:rsidR="00476900" w:rsidRPr="00476900">
        <w:rPr>
          <w:rFonts w:asciiTheme="minorHAnsi" w:hAnsiTheme="minorHAnsi" w:cstheme="minorHAnsi"/>
          <w:b/>
          <w:bCs/>
          <w:color w:val="FF0000"/>
        </w:rPr>
        <w:t>TOTAL BID AMOUNT FOR SUPPLIER DIVERSITY AND IEI</w:t>
      </w:r>
      <w:bookmarkEnd w:id="0"/>
      <w:r w:rsidRPr="00981026">
        <w:rPr>
          <w:rFonts w:asciiTheme="minorHAnsi" w:hAnsiTheme="minorHAnsi" w:cstheme="minorHAnsi"/>
          <w:color w:val="000000"/>
        </w:rPr>
        <w:t xml:space="preserve">” should match the amount entered in the </w:t>
      </w:r>
      <w:r w:rsidRPr="00981026">
        <w:rPr>
          <w:rFonts w:asciiTheme="minorHAnsi" w:hAnsiTheme="minorHAnsi" w:cstheme="minorHAnsi"/>
          <w:b/>
          <w:bCs/>
        </w:rPr>
        <w:t>Attachment D</w:t>
      </w:r>
      <w:r w:rsidRPr="00981026">
        <w:rPr>
          <w:rFonts w:asciiTheme="minorHAnsi" w:hAnsiTheme="minorHAnsi" w:cstheme="minorHAnsi"/>
          <w:color w:val="000000"/>
        </w:rPr>
        <w:t>, Cost Proposal Template</w:t>
      </w:r>
      <w:r w:rsidR="00981026" w:rsidRPr="00981026">
        <w:rPr>
          <w:rFonts w:asciiTheme="minorHAnsi" w:hAnsiTheme="minorHAnsi" w:cstheme="minorHAnsi"/>
          <w:color w:val="000000"/>
        </w:rPr>
        <w:t xml:space="preserve"> </w:t>
      </w:r>
      <w:r w:rsidR="00DB3780" w:rsidRPr="00DB3780">
        <w:rPr>
          <w:rFonts w:asciiTheme="minorHAnsi" w:hAnsiTheme="minorHAnsi" w:cstheme="minorHAnsi"/>
        </w:rPr>
        <w:t>(Administrative Fees</w:t>
      </w:r>
      <w:r w:rsidR="00981026" w:rsidRPr="00DB3780">
        <w:rPr>
          <w:rFonts w:asciiTheme="minorHAnsi" w:hAnsiTheme="minorHAnsi" w:cstheme="minorHAnsi"/>
        </w:rPr>
        <w:t xml:space="preserve"> </w:t>
      </w:r>
      <w:r w:rsidR="00DB3780" w:rsidRPr="00DB3780">
        <w:rPr>
          <w:rFonts w:asciiTheme="minorHAnsi" w:hAnsiTheme="minorHAnsi" w:cstheme="minorHAnsi"/>
        </w:rPr>
        <w:t>and</w:t>
      </w:r>
      <w:r w:rsidR="00981026" w:rsidRPr="00DB3780">
        <w:rPr>
          <w:rFonts w:asciiTheme="minorHAnsi" w:hAnsiTheme="minorHAnsi" w:cstheme="minorHAnsi"/>
        </w:rPr>
        <w:t xml:space="preserve"> </w:t>
      </w:r>
      <w:r w:rsidR="00DB3780" w:rsidRPr="00DB3780">
        <w:rPr>
          <w:rFonts w:asciiTheme="minorHAnsi" w:hAnsiTheme="minorHAnsi" w:cstheme="minorHAnsi"/>
        </w:rPr>
        <w:t xml:space="preserve">cell </w:t>
      </w:r>
      <w:r w:rsidR="00DB3780" w:rsidRPr="00476900">
        <w:rPr>
          <w:rFonts w:asciiTheme="minorHAnsi" w:hAnsiTheme="minorHAnsi" w:cstheme="minorHAnsi"/>
          <w:strike/>
        </w:rPr>
        <w:t>E6</w:t>
      </w:r>
      <w:r w:rsidR="00476900">
        <w:rPr>
          <w:rFonts w:asciiTheme="minorHAnsi" w:hAnsiTheme="minorHAnsi" w:cstheme="minorHAnsi"/>
        </w:rPr>
        <w:t xml:space="preserve"> </w:t>
      </w:r>
      <w:r w:rsidR="00476900" w:rsidRPr="00476900">
        <w:rPr>
          <w:rFonts w:asciiTheme="minorHAnsi" w:hAnsiTheme="minorHAnsi" w:cstheme="minorHAnsi"/>
          <w:color w:val="FF0000"/>
        </w:rPr>
        <w:t>G12</w:t>
      </w:r>
      <w:r w:rsidR="00DB3780" w:rsidRPr="00DB3780">
        <w:rPr>
          <w:rFonts w:asciiTheme="minorHAnsi" w:hAnsiTheme="minorHAnsi" w:cstheme="minorHAnsi"/>
        </w:rPr>
        <w:t>)</w:t>
      </w:r>
      <w:r w:rsidRPr="00981026">
        <w:rPr>
          <w:rFonts w:asciiTheme="minorHAnsi" w:hAnsiTheme="minorHAnsi" w:cstheme="minorHAnsi"/>
          <w:color w:val="000000"/>
        </w:rPr>
        <w:t>.</w:t>
      </w:r>
      <w:r w:rsidR="007A6E7B" w:rsidRPr="00981026">
        <w:rPr>
          <w:rFonts w:asciiTheme="minorHAnsi" w:hAnsiTheme="minorHAnsi" w:cstheme="minorHAnsi"/>
          <w:color w:val="000000"/>
        </w:rPr>
        <w:t xml:space="preserve"> </w:t>
      </w:r>
      <w:r w:rsidR="007A6E7B"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p w14:paraId="74FE6B04" w14:textId="77777777" w:rsidR="000C1BA4" w:rsidRPr="00981026" w:rsidRDefault="000C1BA4" w:rsidP="000C1BA4">
      <w:pPr>
        <w:rPr>
          <w:rFonts w:asciiTheme="minorHAnsi" w:hAnsiTheme="minorHAnsi" w:cstheme="minorHAnsi"/>
          <w:sz w:val="18"/>
        </w:rPr>
      </w:pPr>
    </w:p>
    <w:p w14:paraId="5F5C798E" w14:textId="1831B271" w:rsidR="000C1BA4" w:rsidRPr="00981026" w:rsidRDefault="000C1BA4" w:rsidP="000C1BA4">
      <w:pPr>
        <w:rPr>
          <w:rFonts w:asciiTheme="minorHAnsi" w:hAnsiTheme="minorHAnsi" w:cstheme="minorHAnsi"/>
        </w:rPr>
      </w:pPr>
      <w:r w:rsidRPr="00981026">
        <w:rPr>
          <w:rFonts w:asciiTheme="minorHAnsi" w:hAnsiTheme="minorHAnsi" w:cstheme="minorHAnsi"/>
        </w:rPr>
        <w:t>Failure to meet these goals will affect the evaluation of your Proposal. The Department reserves the right to verify all information included on the M</w:t>
      </w:r>
      <w:r w:rsidR="00043E58" w:rsidRPr="00981026">
        <w:rPr>
          <w:rFonts w:asciiTheme="minorHAnsi" w:hAnsiTheme="minorHAnsi" w:cstheme="minorHAnsi"/>
        </w:rPr>
        <w:t>BE/</w:t>
      </w:r>
      <w:r w:rsidRPr="00981026">
        <w:rPr>
          <w:rFonts w:asciiTheme="minorHAnsi" w:hAnsiTheme="minorHAnsi" w:cstheme="minorHAnsi"/>
        </w:rPr>
        <w:t>WBE Subcontractor Commitment Form.</w:t>
      </w:r>
    </w:p>
    <w:p w14:paraId="79B01539" w14:textId="77777777" w:rsidR="000C1BA4" w:rsidRPr="00981026" w:rsidRDefault="000C1BA4" w:rsidP="000C1BA4">
      <w:pPr>
        <w:rPr>
          <w:rFonts w:asciiTheme="minorHAnsi" w:hAnsiTheme="minorHAnsi" w:cstheme="minorHAnsi"/>
          <w:sz w:val="18"/>
        </w:rPr>
      </w:pPr>
    </w:p>
    <w:p w14:paraId="732B2756" w14:textId="77777777" w:rsidR="000C1BA4" w:rsidRPr="00981026" w:rsidRDefault="000C1BA4" w:rsidP="000C1BA4">
      <w:pPr>
        <w:rPr>
          <w:rFonts w:asciiTheme="minorHAnsi" w:hAnsiTheme="minorHAnsi" w:cstheme="minorHAnsi"/>
          <w:b/>
        </w:rPr>
      </w:pPr>
      <w:r w:rsidRPr="00981026">
        <w:rPr>
          <w:rFonts w:asciiTheme="minorHAnsi" w:hAnsiTheme="minorHAnsi" w:cstheme="minorHAnsi"/>
          <w:b/>
        </w:rPr>
        <w:t>Prime Contractors must ensure that the proposed subcontractors meet the following criteria:</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00214CAD">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9"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A Prime Contractor who is an MBE or WBE must meet subcontractor goals by using other listed certified firms.  Certified Prime Contractors cannot count their own workforce or companies to meet this requirement</w:t>
            </w:r>
            <w:ins w:id="1" w:author="Coble, Roxie" w:date="2021-07-27T11:10:00Z">
              <w:r w:rsidR="00535493" w:rsidRPr="00727FFB">
                <w:rPr>
                  <w:rFonts w:asciiTheme="minorHAnsi" w:hAnsiTheme="minorHAnsi" w:cstheme="minorHAnsi"/>
                  <w:sz w:val="22"/>
                  <w:szCs w:val="22"/>
                </w:rPr>
                <w:t xml:space="preserve"> </w:t>
              </w:r>
            </w:ins>
            <w:r w:rsidR="00DE4BB7" w:rsidRPr="00727FFB">
              <w:rPr>
                <w:rFonts w:asciiTheme="minorHAnsi" w:hAnsiTheme="minorHAnsi" w:cstheme="minorHAns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2" w:name="_Hlk78795207"/>
      <w:r w:rsidR="00D63148" w:rsidRPr="00981026">
        <w:rPr>
          <w:rFonts w:asciiTheme="minorHAnsi" w:hAnsiTheme="minorHAnsi" w:cstheme="minorHAnsi"/>
        </w:rPr>
        <w:t xml:space="preserve">The MBE and/or WBE subcontractor amount and subcontractor percentage is based on the initial term of the contract for scoring </w:t>
      </w:r>
      <w:r w:rsidR="00D63148" w:rsidRPr="00981026">
        <w:rPr>
          <w:rFonts w:asciiTheme="minorHAnsi" w:hAnsiTheme="minorHAnsi" w:cstheme="minorHAnsi"/>
        </w:rPr>
        <w:lastRenderedPageBreak/>
        <w:t xml:space="preserve">purposes only. The subcontractor commitment shall apply to the life of the contract including any time after the initial term. </w:t>
      </w:r>
    </w:p>
    <w:bookmarkEnd w:id="2"/>
    <w:p w14:paraId="6171133C" w14:textId="77777777" w:rsidR="0089525E" w:rsidRPr="00981026" w:rsidRDefault="0089525E" w:rsidP="000C1BA4">
      <w:pPr>
        <w:rPr>
          <w:rFonts w:asciiTheme="minorHAnsi" w:hAnsiTheme="minorHAnsi" w:cstheme="minorHAnsi"/>
        </w:rPr>
      </w:pPr>
    </w:p>
    <w:p w14:paraId="6B6F07C4" w14:textId="0212D42D"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8D4CE9">
        <w:rPr>
          <w:rFonts w:asciiTheme="minorHAnsi" w:hAnsiTheme="minorHAnsi" w:cstheme="minorHAnsi"/>
          <w:b/>
          <w:strike/>
        </w:rPr>
        <w:t>TOTAL BID AMOUNT</w:t>
      </w:r>
      <w:r w:rsidR="008D4CE9">
        <w:rPr>
          <w:rFonts w:asciiTheme="minorHAnsi" w:hAnsiTheme="minorHAnsi" w:cstheme="minorHAnsi"/>
          <w:b/>
        </w:rPr>
        <w:t xml:space="preserve"> </w:t>
      </w:r>
      <w:r w:rsidR="008D4CE9">
        <w:rPr>
          <w:rFonts w:asciiTheme="minorHAnsi" w:hAnsiTheme="minorHAnsi" w:cstheme="minorHAnsi"/>
          <w:b/>
          <w:color w:val="FF0000"/>
        </w:rPr>
        <w:t>TOTAL BID AMOUNT FOR SUPPLIER DIVERSITY AND IEI</w:t>
      </w:r>
      <w:r w:rsidRPr="00981026">
        <w:rPr>
          <w:rFonts w:asciiTheme="minorHAnsi" w:hAnsiTheme="minorHAnsi" w:cstheme="minorHAnsi"/>
          <w:b/>
        </w:rPr>
        <w: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3" w:name="_Hlk79140583"/>
      <w:r w:rsidR="00502DD1" w:rsidRPr="00981026">
        <w:rPr>
          <w:rFonts w:asciiTheme="minorHAnsi" w:hAnsiTheme="minorHAnsi" w:cstheme="minorHAnsi"/>
          <w:sz w:val="22"/>
          <w:szCs w:val="22"/>
        </w:rPr>
        <w:t>the rules and requirements</w:t>
      </w:r>
      <w:bookmarkEnd w:id="3"/>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4"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0"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4"/>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5" w:name="OLE_LINK1"/>
      <w:bookmarkStart w:id="6" w:name="OLE_LINK2"/>
      <w:r w:rsidR="00FD302B" w:rsidRPr="00981026">
        <w:rPr>
          <w:rFonts w:asciiTheme="minorHAnsi" w:hAnsiTheme="minorHAnsi" w:cstheme="minorHAnsi"/>
          <w:b/>
        </w:rPr>
        <w:t>MBE/WBE SUBCONTRACTOR COMMITMENT FORM</w:t>
      </w:r>
      <w:bookmarkEnd w:id="5"/>
      <w:bookmarkEnd w:id="6"/>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00723572">
        <w:tc>
          <w:tcPr>
            <w:tcW w:w="10800" w:type="dxa"/>
            <w:tcBorders>
              <w:bottom w:val="single" w:sz="4" w:space="0" w:color="auto"/>
            </w:tcBorders>
          </w:tcPr>
          <w:p w14:paraId="1D7BA5C7" w14:textId="43DCD776" w:rsidR="007C6B08" w:rsidRPr="00981026" w:rsidRDefault="00A60F58" w:rsidP="00120B5D">
            <w:pPr>
              <w:rPr>
                <w:rFonts w:asciiTheme="minorHAnsi" w:hAnsiTheme="minorHAnsi" w:cstheme="minorHAnsi"/>
                <w:b/>
                <w:sz w:val="22"/>
              </w:rPr>
            </w:pPr>
            <w:r w:rsidRPr="00981026">
              <w:rPr>
                <w:rFonts w:asciiTheme="minorHAnsi" w:hAnsiTheme="minorHAnsi" w:cstheme="minorHAnsi"/>
                <w:b/>
                <w:sz w:val="22"/>
              </w:rPr>
              <w:t>RFP</w:t>
            </w:r>
            <w:r w:rsidR="007C6B08" w:rsidRPr="00981026">
              <w:rPr>
                <w:rFonts w:asciiTheme="minorHAnsi" w:hAnsiTheme="minorHAnsi" w:cstheme="minorHAnsi"/>
                <w:b/>
                <w:sz w:val="22"/>
              </w:rPr>
              <w:t>#</w:t>
            </w:r>
            <w:r w:rsidR="00B061C9" w:rsidRPr="00981026">
              <w:rPr>
                <w:rFonts w:asciiTheme="minorHAnsi" w:hAnsiTheme="minorHAnsi" w:cstheme="minorHAnsi"/>
                <w:b/>
                <w:sz w:val="22"/>
              </w:rPr>
              <w:t>:</w:t>
            </w:r>
            <w:r w:rsidR="007C6B08" w:rsidRPr="00981026">
              <w:rPr>
                <w:rFonts w:asciiTheme="minorHAnsi" w:hAnsiTheme="minorHAnsi" w:cstheme="minorHAnsi"/>
                <w:b/>
                <w:sz w:val="22"/>
              </w:rPr>
              <w:t xml:space="preserve"> </w:t>
            </w:r>
            <w:r w:rsidR="009B198A">
              <w:rPr>
                <w:rFonts w:asciiTheme="minorHAnsi" w:hAnsiTheme="minorHAnsi" w:cstheme="minorHAnsi"/>
                <w:b/>
                <w:sz w:val="22"/>
              </w:rPr>
              <w:t>23-74487 HIV Dental Insurance</w:t>
            </w:r>
          </w:p>
        </w:tc>
      </w:tr>
      <w:tr w:rsidR="00120B5D" w:rsidRPr="00981026" w14:paraId="4531685F" w14:textId="77777777" w:rsidTr="00723572">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00723572">
        <w:tc>
          <w:tcPr>
            <w:tcW w:w="10800" w:type="dxa"/>
            <w:tcBorders>
              <w:bottom w:val="single" w:sz="4" w:space="0" w:color="auto"/>
            </w:tcBorders>
          </w:tcPr>
          <w:p w14:paraId="4B162558" w14:textId="14323BDA" w:rsidR="00120B5D" w:rsidRPr="00981026" w:rsidRDefault="00476900" w:rsidP="00FB30ED">
            <w:pPr>
              <w:tabs>
                <w:tab w:val="left" w:pos="390"/>
              </w:tabs>
              <w:rPr>
                <w:rFonts w:asciiTheme="minorHAnsi" w:hAnsiTheme="minorHAnsi" w:cstheme="minorHAnsi"/>
                <w:b/>
                <w:sz w:val="22"/>
              </w:rPr>
            </w:pPr>
            <w:r w:rsidRPr="00476900">
              <w:rPr>
                <w:rFonts w:asciiTheme="minorHAnsi" w:hAnsiTheme="minorHAnsi" w:cstheme="minorHAnsi"/>
                <w:b/>
                <w:color w:val="FF0000"/>
                <w:sz w:val="22"/>
              </w:rPr>
              <w:t>TOTAL BID AMOUNT FOR SUPPLIER DIVERSITY AND IEI</w:t>
            </w:r>
            <w:r w:rsidR="00120B5D" w:rsidRPr="00476900">
              <w:rPr>
                <w:rFonts w:asciiTheme="minorHAnsi" w:hAnsiTheme="minorHAnsi" w:cstheme="minorHAnsi"/>
                <w:b/>
                <w:color w:val="FF0000"/>
                <w:sz w:val="22"/>
              </w:rPr>
              <w:t>:</w:t>
            </w:r>
            <w:r w:rsidR="00E038A2">
              <w:rPr>
                <w:rFonts w:asciiTheme="minorHAnsi" w:hAnsiTheme="minorHAnsi" w:cstheme="minorHAnsi"/>
                <w:b/>
                <w:color w:val="FF0000"/>
                <w:sz w:val="22"/>
              </w:rPr>
              <w:t xml:space="preserve">  $16,000.00</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358"/>
        <w:gridCol w:w="2669"/>
        <w:gridCol w:w="2666"/>
      </w:tblGrid>
      <w:tr w:rsidR="002F493F" w:rsidRPr="00981026" w14:paraId="7813CDFB" w14:textId="77777777" w:rsidTr="00F75B67">
        <w:tc>
          <w:tcPr>
            <w:tcW w:w="5160" w:type="dxa"/>
          </w:tcPr>
          <w:p w14:paraId="512FF655" w14:textId="2BC05ABA" w:rsidR="002F493F" w:rsidRPr="00981026" w:rsidRDefault="002F493F"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w:t>
            </w:r>
            <w:r w:rsidR="00FD302B" w:rsidRPr="00981026">
              <w:rPr>
                <w:rFonts w:asciiTheme="minorHAnsi" w:hAnsiTheme="minorHAnsi" w:cstheme="minorHAnsi"/>
                <w:b/>
                <w:sz w:val="22"/>
              </w:rPr>
              <w:t xml:space="preserve"> Firm</w:t>
            </w:r>
            <w:r w:rsidRPr="00981026">
              <w:rPr>
                <w:rFonts w:asciiTheme="minorHAnsi" w:hAnsiTheme="minorHAnsi" w:cstheme="minorHAnsi"/>
                <w:b/>
                <w:sz w:val="22"/>
              </w:rPr>
              <w:t xml:space="preserve">              </w:t>
            </w:r>
            <w:r w:rsidR="00E038A2">
              <w:rPr>
                <w:rFonts w:asciiTheme="minorHAnsi" w:hAnsiTheme="minorHAnsi" w:cstheme="minorHAnsi"/>
                <w:b/>
                <w:sz w:val="22"/>
              </w:rPr>
              <w:t>X</w:t>
            </w:r>
            <w:r w:rsidRPr="00981026">
              <w:rPr>
                <w:rFonts w:asciiTheme="minorHAnsi" w:hAnsiTheme="minorHAnsi" w:cstheme="minorHAnsi"/>
                <w:b/>
                <w:sz w:val="22"/>
              </w:rPr>
              <w:t xml:space="preserve">  WBE</w:t>
            </w:r>
            <w:r w:rsidR="00FD302B" w:rsidRPr="00981026">
              <w:rPr>
                <w:rFonts w:asciiTheme="minorHAnsi" w:hAnsiTheme="minorHAnsi" w:cstheme="minorHAnsi"/>
                <w:b/>
                <w:sz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00F75B67">
        <w:tc>
          <w:tcPr>
            <w:tcW w:w="5160" w:type="dxa"/>
            <w:vMerge w:val="restart"/>
          </w:tcPr>
          <w:p w14:paraId="2AD21D48" w14:textId="03DD529E"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E038A2">
              <w:rPr>
                <w:rFonts w:asciiTheme="minorHAnsi" w:hAnsiTheme="minorHAnsi" w:cstheme="minorHAnsi"/>
                <w:b/>
                <w:sz w:val="22"/>
              </w:rPr>
              <w:t xml:space="preserve"> </w:t>
            </w:r>
            <w:r w:rsidR="00E038A2">
              <w:rPr>
                <w:rFonts w:asciiTheme="minorHAnsi" w:hAnsiTheme="minorHAnsi" w:cstheme="minorHAnsi"/>
                <w:b/>
                <w:sz w:val="22"/>
              </w:rPr>
              <w:t>Employee Benefit Advisors, LLC</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55ED17EF"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r w:rsidR="00E038A2">
              <w:rPr>
                <w:rFonts w:asciiTheme="minorHAnsi" w:hAnsiTheme="minorHAnsi" w:cstheme="minorHAnsi"/>
                <w:b/>
                <w:sz w:val="22"/>
              </w:rPr>
              <w:t xml:space="preserve">   </w:t>
            </w:r>
            <w:r w:rsidR="00E038A2">
              <w:rPr>
                <w:rFonts w:asciiTheme="minorHAnsi" w:hAnsiTheme="minorHAnsi" w:cstheme="minorHAnsi"/>
                <w:b/>
                <w:sz w:val="22"/>
              </w:rPr>
              <w:t xml:space="preserve">Dawn </w:t>
            </w:r>
            <w:proofErr w:type="spellStart"/>
            <w:r w:rsidR="00E038A2">
              <w:rPr>
                <w:rFonts w:asciiTheme="minorHAnsi" w:hAnsiTheme="minorHAnsi" w:cstheme="minorHAnsi"/>
                <w:b/>
                <w:sz w:val="22"/>
              </w:rPr>
              <w:t>Daubenspeck</w:t>
            </w:r>
            <w:proofErr w:type="spellEnd"/>
          </w:p>
        </w:tc>
      </w:tr>
      <w:tr w:rsidR="00AD6963" w:rsidRPr="00981026" w14:paraId="36BDEDE8" w14:textId="77777777" w:rsidTr="00F75B67">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00F75B67">
        <w:tc>
          <w:tcPr>
            <w:tcW w:w="5160" w:type="dxa"/>
            <w:vMerge w:val="restart"/>
            <w:shd w:val="clear" w:color="auto" w:fill="auto"/>
          </w:tcPr>
          <w:p w14:paraId="38F16E69" w14:textId="77777777" w:rsidR="00AD6963" w:rsidRDefault="00AD6963" w:rsidP="00FB30ED">
            <w:pPr>
              <w:rPr>
                <w:rFonts w:asciiTheme="minorHAnsi" w:hAnsiTheme="minorHAnsi" w:cstheme="minorHAnsi"/>
                <w:b/>
                <w:sz w:val="22"/>
              </w:rPr>
            </w:pPr>
            <w:r w:rsidRPr="00981026">
              <w:rPr>
                <w:rFonts w:asciiTheme="minorHAnsi" w:hAnsiTheme="minorHAnsi" w:cstheme="minorHAnsi"/>
                <w:b/>
                <w:sz w:val="22"/>
              </w:rPr>
              <w:t>Address:</w:t>
            </w:r>
          </w:p>
          <w:p w14:paraId="2125738F" w14:textId="77777777" w:rsidR="00E038A2" w:rsidRDefault="00E038A2" w:rsidP="00E038A2">
            <w:pPr>
              <w:rPr>
                <w:rFonts w:asciiTheme="minorHAnsi" w:hAnsiTheme="minorHAnsi" w:cstheme="minorHAnsi"/>
                <w:b/>
                <w:sz w:val="22"/>
              </w:rPr>
            </w:pPr>
            <w:r>
              <w:rPr>
                <w:rFonts w:asciiTheme="minorHAnsi" w:hAnsiTheme="minorHAnsi" w:cstheme="minorHAnsi"/>
                <w:b/>
                <w:sz w:val="22"/>
              </w:rPr>
              <w:t>7302 Thimbleberry Drive</w:t>
            </w:r>
          </w:p>
          <w:p w14:paraId="2F5C9F72" w14:textId="34CEFE61" w:rsidR="00E038A2" w:rsidRPr="00981026" w:rsidRDefault="00E038A2" w:rsidP="00E038A2">
            <w:pPr>
              <w:rPr>
                <w:rFonts w:asciiTheme="minorHAnsi" w:hAnsiTheme="minorHAnsi" w:cstheme="minorHAnsi"/>
                <w:b/>
                <w:sz w:val="22"/>
              </w:rPr>
            </w:pPr>
            <w:r>
              <w:rPr>
                <w:rFonts w:asciiTheme="minorHAnsi" w:hAnsiTheme="minorHAnsi" w:cstheme="minorHAnsi"/>
                <w:b/>
                <w:sz w:val="22"/>
              </w:rPr>
              <w:t>Avon, IN  46123</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15362620"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r w:rsidR="00E038A2">
              <w:rPr>
                <w:rFonts w:asciiTheme="minorHAnsi" w:hAnsiTheme="minorHAnsi" w:cstheme="minorHAnsi"/>
                <w:b/>
                <w:sz w:val="22"/>
              </w:rPr>
              <w:t xml:space="preserve">   </w:t>
            </w:r>
            <w:r w:rsidR="00E038A2">
              <w:rPr>
                <w:rFonts w:asciiTheme="minorHAnsi" w:hAnsiTheme="minorHAnsi" w:cstheme="minorHAnsi"/>
                <w:b/>
                <w:sz w:val="22"/>
              </w:rPr>
              <w:t>dawndaub@aol.com</w:t>
            </w:r>
          </w:p>
        </w:tc>
      </w:tr>
      <w:tr w:rsidR="00AD6963" w:rsidRPr="00981026" w14:paraId="3BA6C88C" w14:textId="77777777" w:rsidTr="00F75B67">
        <w:tc>
          <w:tcPr>
            <w:tcW w:w="5160" w:type="dxa"/>
            <w:vMerge/>
            <w:shd w:val="clear" w:color="auto" w:fill="auto"/>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00F75B67">
        <w:tc>
          <w:tcPr>
            <w:tcW w:w="5160" w:type="dxa"/>
            <w:vMerge/>
            <w:shd w:val="clear" w:color="auto" w:fill="auto"/>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318B7F11"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w:t>
            </w:r>
            <w:r w:rsidR="00E038A2" w:rsidRPr="00981026">
              <w:rPr>
                <w:rFonts w:asciiTheme="minorHAnsi" w:hAnsiTheme="minorHAnsi" w:cstheme="minorHAnsi"/>
                <w:b/>
                <w:sz w:val="22"/>
              </w:rPr>
              <w:t xml:space="preserve"> ( </w:t>
            </w:r>
            <w:r w:rsidR="00E038A2">
              <w:rPr>
                <w:rFonts w:asciiTheme="minorHAnsi" w:hAnsiTheme="minorHAnsi" w:cstheme="minorHAnsi"/>
                <w:b/>
                <w:sz w:val="22"/>
              </w:rPr>
              <w:t>317</w:t>
            </w:r>
            <w:r w:rsidR="00E038A2" w:rsidRPr="00981026">
              <w:rPr>
                <w:rFonts w:asciiTheme="minorHAnsi" w:hAnsiTheme="minorHAnsi" w:cstheme="minorHAnsi"/>
                <w:b/>
                <w:sz w:val="22"/>
              </w:rPr>
              <w:t xml:space="preserve"> )</w:t>
            </w:r>
            <w:r w:rsidR="00E038A2">
              <w:rPr>
                <w:rFonts w:asciiTheme="minorHAnsi" w:hAnsiTheme="minorHAnsi" w:cstheme="minorHAnsi"/>
                <w:b/>
                <w:sz w:val="22"/>
              </w:rPr>
              <w:t xml:space="preserve">  697-8473</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00F75B67">
        <w:tc>
          <w:tcPr>
            <w:tcW w:w="5160" w:type="dxa"/>
            <w:vMerge/>
            <w:shd w:val="clear" w:color="auto" w:fill="auto"/>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00F75B67">
        <w:tc>
          <w:tcPr>
            <w:tcW w:w="5160" w:type="dxa"/>
          </w:tcPr>
          <w:p w14:paraId="240B3E02" w14:textId="3F6867BD"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E038A2">
              <w:rPr>
                <w:rFonts w:asciiTheme="minorHAnsi" w:hAnsiTheme="minorHAnsi" w:cstheme="minorHAnsi"/>
                <w:b/>
                <w:sz w:val="22"/>
              </w:rPr>
              <w:t xml:space="preserve">  </w:t>
            </w:r>
            <w:r w:rsidR="00E038A2">
              <w:rPr>
                <w:rFonts w:asciiTheme="minorHAnsi" w:hAnsiTheme="minorHAnsi" w:cstheme="minorHAnsi"/>
                <w:b/>
                <w:sz w:val="22"/>
              </w:rPr>
              <w:t>$2000.00</w:t>
            </w:r>
          </w:p>
          <w:p w14:paraId="5E56A8D1" w14:textId="77777777" w:rsidR="002F493F" w:rsidRPr="00981026" w:rsidRDefault="002F493F" w:rsidP="00FB30ED">
            <w:pPr>
              <w:rPr>
                <w:rFonts w:asciiTheme="minorHAnsi" w:hAnsiTheme="minorHAnsi" w:cstheme="minorHAnsi"/>
                <w:b/>
                <w:sz w:val="22"/>
              </w:rPr>
            </w:pPr>
          </w:p>
          <w:p w14:paraId="3D974ED0" w14:textId="01A486BB"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E51644">
              <w:rPr>
                <w:rFonts w:asciiTheme="minorHAnsi" w:hAnsiTheme="minorHAnsi" w:cstheme="minorHAnsi"/>
                <w:b/>
                <w:sz w:val="22"/>
              </w:rPr>
              <w:t xml:space="preserve"> </w:t>
            </w:r>
            <w:r w:rsidR="00E51644" w:rsidRPr="00E51644">
              <w:rPr>
                <w:rFonts w:asciiTheme="minorHAnsi" w:hAnsiTheme="minorHAnsi" w:cstheme="minorHAnsi"/>
                <w:b/>
                <w:color w:val="FF0000"/>
                <w:sz w:val="22"/>
              </w:rPr>
              <w:t>Amount for Supplier Diversity and IEI</w:t>
            </w:r>
            <w:r w:rsidRPr="00981026">
              <w:rPr>
                <w:rFonts w:asciiTheme="minorHAnsi" w:hAnsiTheme="minorHAnsi" w:cstheme="minorHAnsi"/>
                <w:b/>
                <w:sz w:val="22"/>
              </w:rPr>
              <w:t>:</w:t>
            </w:r>
            <w:r w:rsidR="00E038A2">
              <w:rPr>
                <w:rFonts w:asciiTheme="minorHAnsi" w:hAnsiTheme="minorHAnsi" w:cstheme="minorHAnsi"/>
                <w:b/>
                <w:sz w:val="22"/>
              </w:rPr>
              <w:t xml:space="preserve">  2%</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7714B49F" w:rsidR="00AD6963"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565792" w:rsidRPr="00981026">
              <w:rPr>
                <w:rFonts w:asciiTheme="minorHAnsi" w:hAnsiTheme="minorHAnsi" w:cstheme="minorHAnsi"/>
                <w:b/>
                <w:sz w:val="22"/>
              </w:rPr>
              <w:t xml:space="preserve"> and </w:t>
            </w:r>
            <w:r w:rsidR="00565792" w:rsidRPr="00981026">
              <w:rPr>
                <w:rFonts w:asciiTheme="minorHAnsi" w:hAnsiTheme="minorHAnsi" w:cstheme="minorHAnsi"/>
                <w:b/>
                <w:sz w:val="22"/>
                <w:u w:val="single"/>
              </w:rPr>
              <w:t xml:space="preserve">how this is a </w:t>
            </w:r>
            <w:r w:rsidR="00041AA9" w:rsidRPr="00981026">
              <w:rPr>
                <w:rFonts w:asciiTheme="minorHAnsi" w:hAnsiTheme="minorHAnsi" w:cstheme="minorHAnsi"/>
                <w:b/>
                <w:sz w:val="22"/>
                <w:u w:val="single"/>
              </w:rPr>
              <w:t xml:space="preserve">Valuable Scope Contribution </w:t>
            </w:r>
            <w:r w:rsidR="00565792" w:rsidRPr="00981026">
              <w:rPr>
                <w:rFonts w:asciiTheme="minorHAnsi" w:hAnsiTheme="minorHAnsi" w:cstheme="minorHAnsi"/>
                <w:b/>
                <w:sz w:val="22"/>
                <w:u w:val="single"/>
              </w:rPr>
              <w:t>of the Contract</w:t>
            </w:r>
            <w:r w:rsidRPr="00981026">
              <w:rPr>
                <w:rFonts w:asciiTheme="minorHAnsi" w:hAnsiTheme="minorHAnsi" w:cstheme="minorHAnsi"/>
                <w:b/>
                <w:sz w:val="22"/>
                <w:u w:val="single"/>
              </w:rPr>
              <w:t>:</w:t>
            </w:r>
          </w:p>
          <w:p w14:paraId="1A83E3CD" w14:textId="77777777" w:rsidR="00E038A2" w:rsidRDefault="00E038A2" w:rsidP="00E038A2">
            <w:pPr>
              <w:rPr>
                <w:rFonts w:asciiTheme="minorHAnsi" w:hAnsiTheme="minorHAnsi" w:cstheme="minorHAnsi"/>
                <w:b/>
                <w:sz w:val="22"/>
              </w:rPr>
            </w:pPr>
            <w:r>
              <w:rPr>
                <w:rFonts w:asciiTheme="minorHAnsi" w:hAnsiTheme="minorHAnsi" w:cstheme="minorHAnsi"/>
                <w:b/>
                <w:sz w:val="22"/>
              </w:rPr>
              <w:t xml:space="preserve">Employee Education of the Vision Benefits and </w:t>
            </w:r>
          </w:p>
          <w:p w14:paraId="50C6EF50" w14:textId="77777777" w:rsidR="00E038A2" w:rsidRPr="00981026" w:rsidRDefault="00E038A2" w:rsidP="00E038A2">
            <w:pPr>
              <w:rPr>
                <w:rFonts w:asciiTheme="minorHAnsi" w:hAnsiTheme="minorHAnsi" w:cstheme="minorHAnsi"/>
                <w:b/>
                <w:sz w:val="22"/>
              </w:rPr>
            </w:pPr>
            <w:r>
              <w:rPr>
                <w:rFonts w:asciiTheme="minorHAnsi" w:hAnsiTheme="minorHAnsi" w:cstheme="minorHAnsi"/>
                <w:b/>
                <w:sz w:val="22"/>
              </w:rPr>
              <w:t>Reporting subcontracted MBE/WBE/VBE spend via the pay/audit system.</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00F75B67">
        <w:tc>
          <w:tcPr>
            <w:tcW w:w="10908" w:type="dxa"/>
            <w:gridSpan w:val="4"/>
          </w:tcPr>
          <w:p w14:paraId="454C4B74" w14:textId="45E1E7BD" w:rsidR="00F75B67"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ins w:id="7" w:author="IDOA Procurement" w:date="2021-08-02T10:59:00Z">
              <w:r w:rsidR="00F75B67" w:rsidRPr="00981026">
                <w:rPr>
                  <w:rFonts w:asciiTheme="minorHAnsi" w:hAnsiTheme="minorHAnsi" w:cstheme="minorHAnsi"/>
                  <w:b/>
                  <w:sz w:val="22"/>
                </w:rPr>
                <w:t xml:space="preserve">  </w:t>
              </w:r>
            </w:ins>
          </w:p>
          <w:p w14:paraId="06840957" w14:textId="77777777" w:rsidR="00E038A2" w:rsidRPr="00981026" w:rsidRDefault="00E038A2" w:rsidP="00F75B67">
            <w:pPr>
              <w:rPr>
                <w:ins w:id="8" w:author="IDOA Procurement" w:date="2021-08-02T10:59:00Z"/>
                <w:rFonts w:asciiTheme="minorHAnsi" w:hAnsiTheme="minorHAnsi" w:cstheme="minorHAnsi"/>
                <w:b/>
                <w:sz w:val="22"/>
              </w:rPr>
            </w:pPr>
          </w:p>
          <w:p w14:paraId="34D30460" w14:textId="77777777" w:rsidR="00E038A2" w:rsidRDefault="00E038A2" w:rsidP="00E038A2">
            <w:pPr>
              <w:rPr>
                <w:rFonts w:asciiTheme="minorHAnsi" w:hAnsiTheme="minorHAnsi" w:cstheme="minorHAnsi"/>
                <w:b/>
                <w:sz w:val="22"/>
              </w:rPr>
            </w:pPr>
            <w:r>
              <w:rPr>
                <w:rFonts w:asciiTheme="minorHAnsi" w:hAnsiTheme="minorHAnsi" w:cstheme="minorHAnsi"/>
                <w:b/>
                <w:sz w:val="22"/>
              </w:rPr>
              <w:t>Monthly or quarterly reporting of sub-contractors spend as required by the State of Indiana</w:t>
            </w:r>
          </w:p>
          <w:p w14:paraId="1E5BABB2" w14:textId="77777777" w:rsidR="00E038A2" w:rsidRPr="00981026" w:rsidRDefault="00E038A2" w:rsidP="00E038A2">
            <w:pPr>
              <w:rPr>
                <w:ins w:id="9" w:author="IDOA Procurement" w:date="2021-08-02T10:59:00Z"/>
                <w:rFonts w:asciiTheme="minorHAnsi" w:hAnsiTheme="minorHAnsi" w:cstheme="minorHAnsi"/>
                <w:b/>
                <w:sz w:val="22"/>
              </w:rPr>
            </w:pPr>
            <w:r>
              <w:rPr>
                <w:rFonts w:asciiTheme="minorHAnsi" w:hAnsiTheme="minorHAnsi" w:cstheme="minorHAnsi"/>
                <w:b/>
                <w:sz w:val="22"/>
              </w:rPr>
              <w:t>Employee educational meetings as requested by the State of Indiana</w:t>
            </w: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7"/>
        <w:gridCol w:w="357"/>
        <w:gridCol w:w="2677"/>
        <w:gridCol w:w="2669"/>
      </w:tblGrid>
      <w:tr w:rsidR="007C6B08" w:rsidRPr="00981026" w14:paraId="62C1A5AF" w14:textId="77777777" w:rsidTr="00F75B67">
        <w:tc>
          <w:tcPr>
            <w:tcW w:w="5160" w:type="dxa"/>
          </w:tcPr>
          <w:p w14:paraId="294A1193" w14:textId="62E0FD75"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sym w:font="Wingdings" w:char="F072"/>
            </w:r>
            <w:r w:rsidRPr="00981026">
              <w:rPr>
                <w:rFonts w:asciiTheme="minorHAnsi" w:hAnsiTheme="minorHAnsi" w:cstheme="minorHAnsi"/>
                <w:b/>
                <w:sz w:val="22"/>
              </w:rPr>
              <w:t xml:space="preserve">  MBE Firm             </w:t>
            </w:r>
            <w:r w:rsidR="00E038A2">
              <w:rPr>
                <w:rFonts w:asciiTheme="minorHAnsi" w:hAnsiTheme="minorHAnsi" w:cstheme="minorHAnsi"/>
                <w:b/>
                <w:sz w:val="22"/>
              </w:rPr>
              <w:t>X</w:t>
            </w:r>
            <w:r w:rsidRPr="00981026">
              <w:rPr>
                <w:rFonts w:asciiTheme="minorHAnsi" w:hAnsiTheme="minorHAnsi" w:cstheme="minorHAnsi"/>
                <w:b/>
                <w:sz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F75B67">
        <w:tc>
          <w:tcPr>
            <w:tcW w:w="5160" w:type="dxa"/>
            <w:vMerge w:val="restart"/>
          </w:tcPr>
          <w:p w14:paraId="39FE125A" w14:textId="29DBE436"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E038A2">
              <w:rPr>
                <w:rFonts w:asciiTheme="minorHAnsi" w:hAnsiTheme="minorHAnsi" w:cstheme="minorHAnsi"/>
                <w:b/>
                <w:sz w:val="22"/>
              </w:rPr>
              <w:t xml:space="preserve"> </w:t>
            </w:r>
            <w:r w:rsidR="00E038A2">
              <w:rPr>
                <w:rFonts w:asciiTheme="minorHAnsi" w:hAnsiTheme="minorHAnsi" w:cstheme="minorHAnsi"/>
                <w:b/>
                <w:sz w:val="22"/>
              </w:rPr>
              <w:t>Smiling Cross dba Smile Promotions</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3821B18D"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r w:rsidR="00E038A2">
              <w:rPr>
                <w:rFonts w:asciiTheme="minorHAnsi" w:hAnsiTheme="minorHAnsi" w:cstheme="minorHAnsi"/>
                <w:b/>
                <w:sz w:val="22"/>
              </w:rPr>
              <w:t xml:space="preserve">   </w:t>
            </w:r>
            <w:proofErr w:type="spellStart"/>
            <w:r w:rsidR="00E038A2">
              <w:rPr>
                <w:rFonts w:asciiTheme="minorHAnsi" w:hAnsiTheme="minorHAnsi" w:cstheme="minorHAnsi"/>
                <w:b/>
                <w:sz w:val="22"/>
              </w:rPr>
              <w:t>Rula</w:t>
            </w:r>
            <w:proofErr w:type="spellEnd"/>
            <w:r w:rsidR="00E038A2">
              <w:rPr>
                <w:rFonts w:asciiTheme="minorHAnsi" w:hAnsiTheme="minorHAnsi" w:cstheme="minorHAnsi"/>
                <w:b/>
                <w:sz w:val="22"/>
              </w:rPr>
              <w:t xml:space="preserve"> </w:t>
            </w:r>
            <w:proofErr w:type="spellStart"/>
            <w:r w:rsidR="00E038A2">
              <w:rPr>
                <w:rFonts w:asciiTheme="minorHAnsi" w:hAnsiTheme="minorHAnsi" w:cstheme="minorHAnsi"/>
                <w:b/>
                <w:sz w:val="22"/>
              </w:rPr>
              <w:t>Hanania</w:t>
            </w:r>
            <w:proofErr w:type="spellEnd"/>
          </w:p>
        </w:tc>
      </w:tr>
      <w:tr w:rsidR="007C6B08" w:rsidRPr="00981026" w14:paraId="25CD4DB1" w14:textId="77777777" w:rsidTr="00F75B67">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F75B67">
        <w:tc>
          <w:tcPr>
            <w:tcW w:w="5160" w:type="dxa"/>
            <w:vMerge w:val="restart"/>
            <w:shd w:val="clear" w:color="auto" w:fill="auto"/>
          </w:tcPr>
          <w:p w14:paraId="2FBEDB0C" w14:textId="77777777" w:rsidR="007C6B08" w:rsidRDefault="007C6B08" w:rsidP="00FB30ED">
            <w:pPr>
              <w:rPr>
                <w:rFonts w:asciiTheme="minorHAnsi" w:hAnsiTheme="minorHAnsi" w:cstheme="minorHAnsi"/>
                <w:b/>
                <w:sz w:val="22"/>
              </w:rPr>
            </w:pPr>
            <w:r w:rsidRPr="00981026">
              <w:rPr>
                <w:rFonts w:asciiTheme="minorHAnsi" w:hAnsiTheme="minorHAnsi" w:cstheme="minorHAnsi"/>
                <w:b/>
                <w:sz w:val="22"/>
              </w:rPr>
              <w:t>Address:</w:t>
            </w:r>
          </w:p>
          <w:p w14:paraId="47E6234A" w14:textId="77777777" w:rsidR="00E038A2" w:rsidRDefault="00E038A2" w:rsidP="00E038A2">
            <w:pPr>
              <w:rPr>
                <w:rFonts w:asciiTheme="minorHAnsi" w:hAnsiTheme="minorHAnsi" w:cstheme="minorHAnsi"/>
                <w:b/>
                <w:sz w:val="22"/>
              </w:rPr>
            </w:pPr>
            <w:r>
              <w:rPr>
                <w:rFonts w:asciiTheme="minorHAnsi" w:hAnsiTheme="minorHAnsi" w:cstheme="minorHAnsi"/>
                <w:b/>
                <w:sz w:val="22"/>
              </w:rPr>
              <w:t>700 S. College Ave</w:t>
            </w:r>
          </w:p>
          <w:p w14:paraId="62E4B61B" w14:textId="77777777" w:rsidR="00E038A2" w:rsidRDefault="00E038A2" w:rsidP="00E038A2">
            <w:pPr>
              <w:rPr>
                <w:rFonts w:asciiTheme="minorHAnsi" w:hAnsiTheme="minorHAnsi" w:cstheme="minorHAnsi"/>
                <w:b/>
                <w:sz w:val="22"/>
              </w:rPr>
            </w:pPr>
            <w:r>
              <w:rPr>
                <w:rFonts w:asciiTheme="minorHAnsi" w:hAnsiTheme="minorHAnsi" w:cstheme="minorHAnsi"/>
                <w:b/>
                <w:sz w:val="22"/>
              </w:rPr>
              <w:t>Suite A</w:t>
            </w:r>
          </w:p>
          <w:p w14:paraId="502A41B0" w14:textId="7B2B1D0C" w:rsidR="00E038A2" w:rsidRPr="00981026" w:rsidRDefault="00E038A2" w:rsidP="00E038A2">
            <w:pPr>
              <w:rPr>
                <w:rFonts w:asciiTheme="minorHAnsi" w:hAnsiTheme="minorHAnsi" w:cstheme="minorHAnsi"/>
                <w:b/>
                <w:sz w:val="22"/>
              </w:rPr>
            </w:pPr>
            <w:r>
              <w:rPr>
                <w:rFonts w:asciiTheme="minorHAnsi" w:hAnsiTheme="minorHAnsi" w:cstheme="minorHAnsi"/>
                <w:b/>
                <w:sz w:val="22"/>
              </w:rPr>
              <w:t>Bloomington, IN  47403</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675D60D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r w:rsidR="00E038A2">
              <w:rPr>
                <w:rFonts w:asciiTheme="minorHAnsi" w:hAnsiTheme="minorHAnsi" w:cstheme="minorHAnsi"/>
                <w:b/>
                <w:sz w:val="22"/>
              </w:rPr>
              <w:t xml:space="preserve">   </w:t>
            </w:r>
            <w:r w:rsidR="00E038A2">
              <w:rPr>
                <w:rFonts w:asciiTheme="minorHAnsi" w:hAnsiTheme="minorHAnsi" w:cstheme="minorHAnsi"/>
                <w:b/>
                <w:sz w:val="22"/>
              </w:rPr>
              <w:t>rhanania@smilepromotions.com</w:t>
            </w:r>
          </w:p>
        </w:tc>
      </w:tr>
      <w:tr w:rsidR="007C6B08" w:rsidRPr="00981026" w14:paraId="0B49A391" w14:textId="77777777" w:rsidTr="00F75B67">
        <w:tc>
          <w:tcPr>
            <w:tcW w:w="5160" w:type="dxa"/>
            <w:vMerge/>
            <w:shd w:val="clear" w:color="auto" w:fill="auto"/>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F75B67">
        <w:tc>
          <w:tcPr>
            <w:tcW w:w="5160" w:type="dxa"/>
            <w:vMerge/>
            <w:shd w:val="clear" w:color="auto" w:fill="auto"/>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098A19F"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w:t>
            </w:r>
            <w:r w:rsidR="00E038A2" w:rsidRPr="00981026">
              <w:rPr>
                <w:rFonts w:asciiTheme="minorHAnsi" w:hAnsiTheme="minorHAnsi" w:cstheme="minorHAnsi"/>
                <w:b/>
                <w:sz w:val="22"/>
              </w:rPr>
              <w:t xml:space="preserve"> (</w:t>
            </w:r>
            <w:r w:rsidR="00E038A2">
              <w:rPr>
                <w:rFonts w:asciiTheme="minorHAnsi" w:hAnsiTheme="minorHAnsi" w:cstheme="minorHAnsi"/>
                <w:b/>
                <w:sz w:val="22"/>
              </w:rPr>
              <w:t>812</w:t>
            </w:r>
            <w:r w:rsidR="00E038A2" w:rsidRPr="00981026">
              <w:rPr>
                <w:rFonts w:asciiTheme="minorHAnsi" w:hAnsiTheme="minorHAnsi" w:cstheme="minorHAnsi"/>
                <w:b/>
                <w:sz w:val="22"/>
              </w:rPr>
              <w:t>)</w:t>
            </w:r>
            <w:r w:rsidR="00E038A2">
              <w:rPr>
                <w:rFonts w:asciiTheme="minorHAnsi" w:hAnsiTheme="minorHAnsi" w:cstheme="minorHAnsi"/>
                <w:b/>
                <w:sz w:val="22"/>
              </w:rPr>
              <w:t xml:space="preserve">  323-9290 x 2</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E51644">
        <w:trPr>
          <w:trHeight w:val="122"/>
        </w:trPr>
        <w:tc>
          <w:tcPr>
            <w:tcW w:w="5160" w:type="dxa"/>
            <w:vMerge/>
            <w:shd w:val="clear" w:color="auto" w:fill="auto"/>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F75B67">
        <w:tc>
          <w:tcPr>
            <w:tcW w:w="5160" w:type="dxa"/>
          </w:tcPr>
          <w:p w14:paraId="72C8499A" w14:textId="2C42D7B0"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r w:rsidR="00E038A2">
              <w:rPr>
                <w:rFonts w:asciiTheme="minorHAnsi" w:hAnsiTheme="minorHAnsi" w:cstheme="minorHAnsi"/>
                <w:b/>
                <w:sz w:val="22"/>
              </w:rPr>
              <w:t xml:space="preserve">  $6000.00</w:t>
            </w:r>
          </w:p>
          <w:p w14:paraId="08BC9B79" w14:textId="77777777" w:rsidR="00F231B1" w:rsidRPr="00981026" w:rsidRDefault="00F231B1" w:rsidP="00FB30ED">
            <w:pPr>
              <w:rPr>
                <w:rFonts w:asciiTheme="minorHAnsi" w:hAnsiTheme="minorHAnsi" w:cstheme="minorHAnsi"/>
                <w:b/>
                <w:sz w:val="22"/>
              </w:rPr>
            </w:pPr>
          </w:p>
          <w:p w14:paraId="46A5349E" w14:textId="75B393F6"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sidR="00E038A2">
              <w:rPr>
                <w:rFonts w:asciiTheme="minorHAnsi" w:hAnsiTheme="minorHAnsi" w:cstheme="minorHAnsi"/>
                <w:b/>
                <w:sz w:val="22"/>
              </w:rPr>
              <w:t xml:space="preserve"> </w:t>
            </w:r>
            <w:r w:rsidR="00E038A2" w:rsidRPr="00E51644">
              <w:rPr>
                <w:rFonts w:asciiTheme="minorHAnsi" w:hAnsiTheme="minorHAnsi" w:cstheme="minorHAnsi"/>
                <w:b/>
                <w:color w:val="FF0000"/>
                <w:sz w:val="22"/>
              </w:rPr>
              <w:t>Amount for Supplier Diversity and IEI</w:t>
            </w:r>
            <w:r w:rsidRPr="00981026">
              <w:rPr>
                <w:rFonts w:asciiTheme="minorHAnsi" w:hAnsiTheme="minorHAnsi" w:cstheme="minorHAnsi"/>
                <w:b/>
                <w:sz w:val="22"/>
              </w:rPr>
              <w:t>:</w:t>
            </w:r>
            <w:r w:rsidR="00E038A2">
              <w:rPr>
                <w:rFonts w:asciiTheme="minorHAnsi" w:hAnsiTheme="minorHAnsi" w:cstheme="minorHAnsi"/>
                <w:b/>
                <w:sz w:val="22"/>
              </w:rPr>
              <w:t xml:space="preserve">  6%</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7B2609CB" w:rsidR="007C6B08" w:rsidRDefault="007C6B08" w:rsidP="00FB30ED">
            <w:pPr>
              <w:rPr>
                <w:rFonts w:asciiTheme="minorHAnsi" w:hAnsiTheme="minorHAnsi" w:cstheme="minorHAnsi"/>
                <w:b/>
                <w:sz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7D52B6F0" w14:textId="77777777" w:rsidR="00E038A2" w:rsidRPr="00981026" w:rsidRDefault="00E038A2" w:rsidP="00FB30ED">
            <w:pPr>
              <w:rPr>
                <w:rFonts w:asciiTheme="minorHAnsi" w:hAnsiTheme="minorHAnsi" w:cstheme="minorHAnsi"/>
                <w:b/>
                <w:sz w:val="22"/>
              </w:rPr>
            </w:pPr>
          </w:p>
          <w:p w14:paraId="13BAA790" w14:textId="75C6B4EF" w:rsidR="007C6B08" w:rsidRPr="00981026" w:rsidRDefault="00E038A2" w:rsidP="00FB30ED">
            <w:pPr>
              <w:rPr>
                <w:rFonts w:asciiTheme="minorHAnsi" w:hAnsiTheme="minorHAnsi" w:cstheme="minorHAnsi"/>
                <w:b/>
                <w:sz w:val="22"/>
              </w:rPr>
            </w:pPr>
            <w:r>
              <w:rPr>
                <w:rFonts w:asciiTheme="minorHAnsi" w:hAnsiTheme="minorHAnsi" w:cstheme="minorHAnsi"/>
                <w:b/>
                <w:sz w:val="22"/>
              </w:rPr>
              <w:t>Promotional items and employee give-a-ways</w:t>
            </w: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F75B67">
        <w:tc>
          <w:tcPr>
            <w:tcW w:w="10908" w:type="dxa"/>
            <w:gridSpan w:val="4"/>
          </w:tcPr>
          <w:p w14:paraId="5C9D3A90" w14:textId="1B9A82EC" w:rsidR="007C6B08"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19D4691" w14:textId="77777777" w:rsidR="00E038A2" w:rsidRPr="00981026" w:rsidRDefault="00E038A2" w:rsidP="00FB30ED">
            <w:pPr>
              <w:rPr>
                <w:rFonts w:asciiTheme="minorHAnsi" w:hAnsiTheme="minorHAnsi" w:cstheme="minorHAnsi"/>
                <w:b/>
                <w:sz w:val="22"/>
              </w:rPr>
            </w:pPr>
          </w:p>
          <w:p w14:paraId="16DC8DA4" w14:textId="5DD05004" w:rsidR="007C6B08" w:rsidRPr="00981026" w:rsidRDefault="00E038A2" w:rsidP="00FB30ED">
            <w:pPr>
              <w:rPr>
                <w:rFonts w:asciiTheme="minorHAnsi" w:hAnsiTheme="minorHAnsi" w:cstheme="minorHAnsi"/>
                <w:b/>
                <w:sz w:val="22"/>
              </w:rPr>
            </w:pPr>
            <w:r>
              <w:rPr>
                <w:rFonts w:asciiTheme="minorHAnsi" w:hAnsiTheme="minorHAnsi" w:cstheme="minorHAnsi"/>
                <w:b/>
                <w:sz w:val="22"/>
              </w:rPr>
              <w:t>Services will be on an ongoing monthly basis as needed</w:t>
            </w:r>
          </w:p>
        </w:tc>
      </w:tr>
    </w:tbl>
    <w:p w14:paraId="7D2D6AD0" w14:textId="0ABFBACA" w:rsidR="00AD6963" w:rsidRDefault="00AD6963" w:rsidP="00AD6963">
      <w:pPr>
        <w:ind w:right="720"/>
        <w:rPr>
          <w:rFonts w:asciiTheme="minorHAnsi" w:hAnsiTheme="minorHAnsi" w:cstheme="minorHAnsi"/>
          <w:sz w:val="22"/>
        </w:rPr>
      </w:pPr>
    </w:p>
    <w:p w14:paraId="786D9EF0" w14:textId="207748F0" w:rsidR="00E038A2" w:rsidRDefault="00E038A2" w:rsidP="00AD6963">
      <w:pPr>
        <w:ind w:right="720"/>
        <w:rPr>
          <w:rFonts w:asciiTheme="minorHAnsi" w:hAnsiTheme="minorHAnsi" w:cstheme="minorHAnsi"/>
          <w:sz w:val="22"/>
        </w:rPr>
      </w:pPr>
    </w:p>
    <w:p w14:paraId="1B35DA75" w14:textId="7C0A87FA" w:rsidR="00E038A2" w:rsidRDefault="00E038A2" w:rsidP="00AD6963">
      <w:pPr>
        <w:ind w:right="720"/>
        <w:rPr>
          <w:rFonts w:asciiTheme="minorHAnsi" w:hAnsiTheme="minorHAnsi" w:cstheme="minorHAnsi"/>
          <w:sz w:val="22"/>
        </w:rPr>
      </w:pPr>
    </w:p>
    <w:p w14:paraId="3B0F7AFB" w14:textId="77777777" w:rsidR="00E038A2" w:rsidRDefault="00E038A2" w:rsidP="00AD6963">
      <w:pPr>
        <w:ind w:right="720"/>
        <w:rPr>
          <w:rFonts w:asciiTheme="minorHAnsi" w:hAnsiTheme="minorHAnsi" w:cstheme="minorHAnsi"/>
          <w:sz w:val="22"/>
        </w:rPr>
      </w:pPr>
    </w:p>
    <w:p w14:paraId="0ED29C42" w14:textId="40C14733" w:rsidR="00E038A2" w:rsidRDefault="00E038A2"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1"/>
        <w:gridCol w:w="357"/>
        <w:gridCol w:w="2682"/>
        <w:gridCol w:w="2670"/>
      </w:tblGrid>
      <w:tr w:rsidR="00E038A2" w:rsidRPr="00981026" w14:paraId="2EA76876" w14:textId="77777777" w:rsidTr="0065067A">
        <w:tc>
          <w:tcPr>
            <w:tcW w:w="5160" w:type="dxa"/>
          </w:tcPr>
          <w:p w14:paraId="7DABD57B" w14:textId="77777777" w:rsidR="00E038A2" w:rsidRPr="00981026" w:rsidRDefault="00E038A2" w:rsidP="0065067A">
            <w:pPr>
              <w:rPr>
                <w:rFonts w:asciiTheme="minorHAnsi" w:hAnsiTheme="minorHAnsi" w:cstheme="minorHAnsi"/>
                <w:b/>
                <w:sz w:val="22"/>
              </w:rPr>
            </w:pPr>
            <w:r>
              <w:rPr>
                <w:rFonts w:asciiTheme="minorHAnsi" w:hAnsiTheme="minorHAnsi" w:cstheme="minorHAnsi"/>
                <w:b/>
                <w:sz w:val="22"/>
              </w:rPr>
              <w:lastRenderedPageBreak/>
              <w:t>X</w:t>
            </w:r>
            <w:r w:rsidRPr="00981026">
              <w:rPr>
                <w:rFonts w:asciiTheme="minorHAnsi" w:hAnsiTheme="minorHAnsi" w:cstheme="minorHAnsi"/>
                <w:b/>
                <w:sz w:val="22"/>
              </w:rPr>
              <w:t xml:space="preserve">  MBE Firm             </w:t>
            </w:r>
            <w:r w:rsidRPr="00981026">
              <w:rPr>
                <w:rFonts w:asciiTheme="minorHAnsi" w:hAnsiTheme="minorHAnsi" w:cstheme="minorHAnsi"/>
                <w:b/>
                <w:sz w:val="22"/>
              </w:rPr>
              <w:sym w:font="Wingdings" w:char="F072"/>
            </w:r>
            <w:r w:rsidRPr="00981026">
              <w:rPr>
                <w:rFonts w:asciiTheme="minorHAnsi" w:hAnsiTheme="minorHAnsi" w:cstheme="minorHAnsi"/>
                <w:b/>
                <w:sz w:val="22"/>
              </w:rPr>
              <w:t>WBE Firm</w:t>
            </w:r>
          </w:p>
        </w:tc>
        <w:tc>
          <w:tcPr>
            <w:tcW w:w="360" w:type="dxa"/>
            <w:tcBorders>
              <w:bottom w:val="nil"/>
            </w:tcBorders>
          </w:tcPr>
          <w:p w14:paraId="4429D701" w14:textId="77777777" w:rsidR="00E038A2" w:rsidRPr="00981026" w:rsidRDefault="00E038A2" w:rsidP="0065067A">
            <w:pPr>
              <w:rPr>
                <w:rFonts w:asciiTheme="minorHAnsi" w:hAnsiTheme="minorHAnsi" w:cstheme="minorHAnsi"/>
                <w:b/>
                <w:sz w:val="22"/>
              </w:rPr>
            </w:pPr>
          </w:p>
        </w:tc>
        <w:tc>
          <w:tcPr>
            <w:tcW w:w="5388" w:type="dxa"/>
            <w:gridSpan w:val="2"/>
          </w:tcPr>
          <w:p w14:paraId="142A1D01" w14:textId="77777777" w:rsidR="00E038A2" w:rsidRPr="00981026" w:rsidRDefault="00E038A2" w:rsidP="0065067A">
            <w:pPr>
              <w:rPr>
                <w:rFonts w:asciiTheme="minorHAnsi" w:hAnsiTheme="minorHAnsi" w:cstheme="minorHAnsi"/>
                <w:b/>
                <w:sz w:val="22"/>
              </w:rPr>
            </w:pPr>
          </w:p>
        </w:tc>
      </w:tr>
      <w:tr w:rsidR="00E038A2" w:rsidRPr="00981026" w14:paraId="75FFF407" w14:textId="77777777" w:rsidTr="0065067A">
        <w:tc>
          <w:tcPr>
            <w:tcW w:w="5160" w:type="dxa"/>
            <w:vMerge w:val="restart"/>
          </w:tcPr>
          <w:p w14:paraId="675F3A13" w14:textId="77777777" w:rsidR="00E038A2" w:rsidRDefault="00E038A2" w:rsidP="0065067A">
            <w:pPr>
              <w:rPr>
                <w:rFonts w:asciiTheme="minorHAnsi" w:hAnsiTheme="minorHAnsi" w:cstheme="minorHAnsi"/>
                <w:b/>
                <w:sz w:val="22"/>
              </w:rPr>
            </w:pPr>
            <w:r w:rsidRPr="00981026">
              <w:rPr>
                <w:rFonts w:asciiTheme="minorHAnsi" w:hAnsiTheme="minorHAnsi" w:cstheme="minorHAnsi"/>
                <w:b/>
                <w:sz w:val="22"/>
              </w:rPr>
              <w:t xml:space="preserve">Company Name: </w:t>
            </w:r>
          </w:p>
          <w:p w14:paraId="4B43E87B" w14:textId="77777777" w:rsidR="00E038A2" w:rsidRPr="00981026" w:rsidRDefault="00E038A2" w:rsidP="0065067A">
            <w:pPr>
              <w:rPr>
                <w:rFonts w:asciiTheme="minorHAnsi" w:hAnsiTheme="minorHAnsi" w:cstheme="minorHAnsi"/>
                <w:b/>
                <w:sz w:val="22"/>
              </w:rPr>
            </w:pPr>
            <w:r>
              <w:rPr>
                <w:rFonts w:asciiTheme="minorHAnsi" w:hAnsiTheme="minorHAnsi" w:cstheme="minorHAnsi"/>
                <w:b/>
                <w:sz w:val="22"/>
              </w:rPr>
              <w:t>Fineline Graphics, Inc.  dba Fineline Printing Group</w:t>
            </w:r>
          </w:p>
        </w:tc>
        <w:tc>
          <w:tcPr>
            <w:tcW w:w="360" w:type="dxa"/>
            <w:tcBorders>
              <w:bottom w:val="nil"/>
            </w:tcBorders>
          </w:tcPr>
          <w:p w14:paraId="073AA103" w14:textId="77777777" w:rsidR="00E038A2" w:rsidRPr="00981026" w:rsidRDefault="00E038A2" w:rsidP="0065067A">
            <w:pPr>
              <w:rPr>
                <w:rFonts w:asciiTheme="minorHAnsi" w:hAnsiTheme="minorHAnsi" w:cstheme="minorHAnsi"/>
                <w:b/>
                <w:sz w:val="22"/>
              </w:rPr>
            </w:pPr>
          </w:p>
        </w:tc>
        <w:tc>
          <w:tcPr>
            <w:tcW w:w="5388" w:type="dxa"/>
            <w:gridSpan w:val="2"/>
            <w:vMerge w:val="restart"/>
          </w:tcPr>
          <w:p w14:paraId="6F3F99E6"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Contact Person:</w:t>
            </w:r>
            <w:r>
              <w:rPr>
                <w:rFonts w:asciiTheme="minorHAnsi" w:hAnsiTheme="minorHAnsi" w:cstheme="minorHAnsi"/>
                <w:b/>
                <w:sz w:val="22"/>
              </w:rPr>
              <w:t xml:space="preserve">   Danielle Miller</w:t>
            </w:r>
          </w:p>
        </w:tc>
      </w:tr>
      <w:tr w:rsidR="00E038A2" w:rsidRPr="00981026" w14:paraId="0B00C148" w14:textId="77777777" w:rsidTr="0065067A">
        <w:tc>
          <w:tcPr>
            <w:tcW w:w="5160" w:type="dxa"/>
            <w:vMerge/>
          </w:tcPr>
          <w:p w14:paraId="7741AAE6" w14:textId="77777777" w:rsidR="00E038A2" w:rsidRPr="00981026" w:rsidRDefault="00E038A2" w:rsidP="0065067A">
            <w:pPr>
              <w:rPr>
                <w:rFonts w:asciiTheme="minorHAnsi" w:hAnsiTheme="minorHAnsi" w:cstheme="minorHAnsi"/>
                <w:b/>
                <w:sz w:val="22"/>
              </w:rPr>
            </w:pPr>
          </w:p>
        </w:tc>
        <w:tc>
          <w:tcPr>
            <w:tcW w:w="360" w:type="dxa"/>
            <w:tcBorders>
              <w:top w:val="nil"/>
              <w:bottom w:val="nil"/>
            </w:tcBorders>
          </w:tcPr>
          <w:p w14:paraId="2D462B39" w14:textId="77777777" w:rsidR="00E038A2" w:rsidRPr="00981026" w:rsidRDefault="00E038A2" w:rsidP="0065067A">
            <w:pPr>
              <w:rPr>
                <w:rFonts w:asciiTheme="minorHAnsi" w:hAnsiTheme="minorHAnsi" w:cstheme="minorHAnsi"/>
                <w:b/>
                <w:sz w:val="22"/>
              </w:rPr>
            </w:pPr>
          </w:p>
        </w:tc>
        <w:tc>
          <w:tcPr>
            <w:tcW w:w="5388" w:type="dxa"/>
            <w:gridSpan w:val="2"/>
            <w:vMerge/>
          </w:tcPr>
          <w:p w14:paraId="77F4F24F" w14:textId="77777777" w:rsidR="00E038A2" w:rsidRPr="00981026" w:rsidRDefault="00E038A2" w:rsidP="0065067A">
            <w:pPr>
              <w:rPr>
                <w:rFonts w:asciiTheme="minorHAnsi" w:hAnsiTheme="minorHAnsi" w:cstheme="minorHAnsi"/>
                <w:b/>
                <w:sz w:val="22"/>
              </w:rPr>
            </w:pPr>
          </w:p>
        </w:tc>
      </w:tr>
      <w:tr w:rsidR="00E038A2" w:rsidRPr="00981026" w14:paraId="0F0C4F94" w14:textId="77777777" w:rsidTr="0065067A">
        <w:tc>
          <w:tcPr>
            <w:tcW w:w="5160" w:type="dxa"/>
            <w:vMerge w:val="restart"/>
            <w:shd w:val="clear" w:color="auto" w:fill="auto"/>
          </w:tcPr>
          <w:p w14:paraId="37038EF2" w14:textId="77777777" w:rsidR="00E038A2" w:rsidRDefault="00E038A2" w:rsidP="0065067A">
            <w:pPr>
              <w:rPr>
                <w:rFonts w:asciiTheme="minorHAnsi" w:hAnsiTheme="minorHAnsi" w:cstheme="minorHAnsi"/>
                <w:b/>
                <w:sz w:val="22"/>
              </w:rPr>
            </w:pPr>
            <w:r w:rsidRPr="00981026">
              <w:rPr>
                <w:rFonts w:asciiTheme="minorHAnsi" w:hAnsiTheme="minorHAnsi" w:cstheme="minorHAnsi"/>
                <w:b/>
                <w:sz w:val="22"/>
              </w:rPr>
              <w:t>Address:</w:t>
            </w:r>
          </w:p>
          <w:p w14:paraId="1E8F9EB3" w14:textId="77777777" w:rsidR="00E038A2" w:rsidRDefault="00E038A2" w:rsidP="0065067A">
            <w:pPr>
              <w:rPr>
                <w:rFonts w:asciiTheme="minorHAnsi" w:hAnsiTheme="minorHAnsi" w:cstheme="minorHAnsi"/>
                <w:b/>
                <w:sz w:val="22"/>
              </w:rPr>
            </w:pPr>
            <w:r>
              <w:rPr>
                <w:rFonts w:asciiTheme="minorHAnsi" w:hAnsiTheme="minorHAnsi" w:cstheme="minorHAnsi"/>
                <w:b/>
                <w:sz w:val="22"/>
              </w:rPr>
              <w:t>8081 Zionsville Road</w:t>
            </w:r>
          </w:p>
          <w:p w14:paraId="06C80921" w14:textId="77777777" w:rsidR="00E038A2" w:rsidRPr="00981026" w:rsidRDefault="00E038A2" w:rsidP="0065067A">
            <w:pPr>
              <w:rPr>
                <w:rFonts w:asciiTheme="minorHAnsi" w:hAnsiTheme="minorHAnsi" w:cstheme="minorHAnsi"/>
                <w:b/>
                <w:sz w:val="22"/>
              </w:rPr>
            </w:pPr>
            <w:r>
              <w:rPr>
                <w:rFonts w:asciiTheme="minorHAnsi" w:hAnsiTheme="minorHAnsi" w:cstheme="minorHAnsi"/>
                <w:b/>
                <w:sz w:val="22"/>
              </w:rPr>
              <w:t>Indianapolis, IN  46268</w:t>
            </w:r>
          </w:p>
        </w:tc>
        <w:tc>
          <w:tcPr>
            <w:tcW w:w="360" w:type="dxa"/>
            <w:tcBorders>
              <w:top w:val="nil"/>
              <w:bottom w:val="nil"/>
            </w:tcBorders>
          </w:tcPr>
          <w:p w14:paraId="4312F122" w14:textId="77777777" w:rsidR="00E038A2" w:rsidRPr="00981026" w:rsidRDefault="00E038A2" w:rsidP="0065067A">
            <w:pPr>
              <w:rPr>
                <w:rFonts w:asciiTheme="minorHAnsi" w:hAnsiTheme="minorHAnsi" w:cstheme="minorHAnsi"/>
                <w:b/>
                <w:sz w:val="22"/>
              </w:rPr>
            </w:pPr>
          </w:p>
        </w:tc>
        <w:tc>
          <w:tcPr>
            <w:tcW w:w="5388" w:type="dxa"/>
            <w:gridSpan w:val="2"/>
            <w:vMerge w:val="restart"/>
          </w:tcPr>
          <w:p w14:paraId="48B97D64"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E-mail:</w:t>
            </w:r>
            <w:r>
              <w:rPr>
                <w:rFonts w:asciiTheme="minorHAnsi" w:hAnsiTheme="minorHAnsi" w:cstheme="minorHAnsi"/>
                <w:b/>
                <w:sz w:val="22"/>
              </w:rPr>
              <w:t xml:space="preserve">  </w:t>
            </w:r>
            <w:hyperlink r:id="rId11" w:history="1">
              <w:r>
                <w:rPr>
                  <w:rStyle w:val="Hyperlink"/>
                  <w:rFonts w:ascii="Trebuchet MS" w:hAnsi="Trebuchet MS"/>
                  <w:sz w:val="20"/>
                  <w:szCs w:val="20"/>
                </w:rPr>
                <w:t>DanielleM@FinelinePrintingGroup.com</w:t>
              </w:r>
            </w:hyperlink>
          </w:p>
        </w:tc>
      </w:tr>
      <w:tr w:rsidR="00E038A2" w:rsidRPr="00981026" w14:paraId="05366BB1" w14:textId="77777777" w:rsidTr="0065067A">
        <w:tc>
          <w:tcPr>
            <w:tcW w:w="5160" w:type="dxa"/>
            <w:vMerge/>
            <w:shd w:val="clear" w:color="auto" w:fill="auto"/>
          </w:tcPr>
          <w:p w14:paraId="6655A9F8" w14:textId="77777777" w:rsidR="00E038A2" w:rsidRPr="00981026" w:rsidRDefault="00E038A2" w:rsidP="0065067A">
            <w:pPr>
              <w:rPr>
                <w:rFonts w:asciiTheme="minorHAnsi" w:hAnsiTheme="minorHAnsi" w:cstheme="minorHAnsi"/>
                <w:b/>
                <w:sz w:val="22"/>
              </w:rPr>
            </w:pPr>
          </w:p>
        </w:tc>
        <w:tc>
          <w:tcPr>
            <w:tcW w:w="360" w:type="dxa"/>
            <w:tcBorders>
              <w:top w:val="nil"/>
              <w:bottom w:val="nil"/>
            </w:tcBorders>
          </w:tcPr>
          <w:p w14:paraId="7F667AB0" w14:textId="77777777" w:rsidR="00E038A2" w:rsidRPr="00981026" w:rsidRDefault="00E038A2" w:rsidP="0065067A">
            <w:pPr>
              <w:rPr>
                <w:rFonts w:asciiTheme="minorHAnsi" w:hAnsiTheme="minorHAnsi" w:cstheme="minorHAnsi"/>
                <w:b/>
                <w:sz w:val="22"/>
              </w:rPr>
            </w:pPr>
          </w:p>
        </w:tc>
        <w:tc>
          <w:tcPr>
            <w:tcW w:w="5388" w:type="dxa"/>
            <w:gridSpan w:val="2"/>
            <w:vMerge/>
          </w:tcPr>
          <w:p w14:paraId="197DABD9" w14:textId="77777777" w:rsidR="00E038A2" w:rsidRPr="00981026" w:rsidRDefault="00E038A2" w:rsidP="0065067A">
            <w:pPr>
              <w:rPr>
                <w:rFonts w:asciiTheme="minorHAnsi" w:hAnsiTheme="minorHAnsi" w:cstheme="minorHAnsi"/>
                <w:b/>
                <w:sz w:val="22"/>
              </w:rPr>
            </w:pPr>
          </w:p>
        </w:tc>
      </w:tr>
      <w:tr w:rsidR="00E038A2" w:rsidRPr="00981026" w14:paraId="1B7E730C" w14:textId="77777777" w:rsidTr="0065067A">
        <w:tc>
          <w:tcPr>
            <w:tcW w:w="5160" w:type="dxa"/>
            <w:vMerge/>
            <w:shd w:val="clear" w:color="auto" w:fill="auto"/>
          </w:tcPr>
          <w:p w14:paraId="13CE2033" w14:textId="77777777" w:rsidR="00E038A2" w:rsidRPr="00981026" w:rsidRDefault="00E038A2" w:rsidP="0065067A">
            <w:pPr>
              <w:rPr>
                <w:rFonts w:asciiTheme="minorHAnsi" w:hAnsiTheme="minorHAnsi" w:cstheme="minorHAnsi"/>
                <w:b/>
                <w:sz w:val="22"/>
              </w:rPr>
            </w:pPr>
          </w:p>
        </w:tc>
        <w:tc>
          <w:tcPr>
            <w:tcW w:w="360" w:type="dxa"/>
            <w:tcBorders>
              <w:top w:val="nil"/>
              <w:bottom w:val="nil"/>
            </w:tcBorders>
          </w:tcPr>
          <w:p w14:paraId="65B5EF29" w14:textId="77777777" w:rsidR="00E038A2" w:rsidRPr="00981026" w:rsidRDefault="00E038A2" w:rsidP="0065067A">
            <w:pPr>
              <w:rPr>
                <w:rFonts w:asciiTheme="minorHAnsi" w:hAnsiTheme="minorHAnsi" w:cstheme="minorHAnsi"/>
                <w:b/>
                <w:sz w:val="22"/>
              </w:rPr>
            </w:pPr>
          </w:p>
        </w:tc>
        <w:tc>
          <w:tcPr>
            <w:tcW w:w="2694" w:type="dxa"/>
            <w:vMerge w:val="restart"/>
          </w:tcPr>
          <w:p w14:paraId="0FA4DF4D"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 xml:space="preserve">Telephone Number:  </w:t>
            </w:r>
          </w:p>
          <w:p w14:paraId="43173390"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 xml:space="preserve"> ( </w:t>
            </w:r>
            <w:r>
              <w:rPr>
                <w:rFonts w:asciiTheme="minorHAnsi" w:hAnsiTheme="minorHAnsi" w:cstheme="minorHAnsi"/>
                <w:b/>
                <w:sz w:val="22"/>
              </w:rPr>
              <w:t>317</w:t>
            </w:r>
            <w:r w:rsidRPr="00981026">
              <w:rPr>
                <w:rFonts w:asciiTheme="minorHAnsi" w:hAnsiTheme="minorHAnsi" w:cstheme="minorHAnsi"/>
                <w:b/>
                <w:sz w:val="22"/>
              </w:rPr>
              <w:t xml:space="preserve"> )</w:t>
            </w:r>
            <w:r>
              <w:rPr>
                <w:rFonts w:asciiTheme="minorHAnsi" w:hAnsiTheme="minorHAnsi" w:cstheme="minorHAnsi"/>
                <w:b/>
                <w:sz w:val="22"/>
              </w:rPr>
              <w:t xml:space="preserve">  872-4490</w:t>
            </w:r>
          </w:p>
        </w:tc>
        <w:tc>
          <w:tcPr>
            <w:tcW w:w="2694" w:type="dxa"/>
            <w:vMerge w:val="restart"/>
          </w:tcPr>
          <w:p w14:paraId="6C21E3B1"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Fax Number:</w:t>
            </w:r>
          </w:p>
          <w:p w14:paraId="6B28E8F8"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 xml:space="preserve">(  </w:t>
            </w:r>
            <w:r>
              <w:rPr>
                <w:rFonts w:asciiTheme="minorHAnsi" w:hAnsiTheme="minorHAnsi" w:cstheme="minorHAnsi"/>
                <w:b/>
                <w:sz w:val="22"/>
              </w:rPr>
              <w:t>317</w:t>
            </w:r>
            <w:r w:rsidRPr="00981026">
              <w:rPr>
                <w:rFonts w:asciiTheme="minorHAnsi" w:hAnsiTheme="minorHAnsi" w:cstheme="minorHAnsi"/>
                <w:b/>
                <w:sz w:val="22"/>
              </w:rPr>
              <w:t xml:space="preserve"> )</w:t>
            </w:r>
            <w:r>
              <w:rPr>
                <w:rFonts w:asciiTheme="minorHAnsi" w:hAnsiTheme="minorHAnsi" w:cstheme="minorHAnsi"/>
                <w:b/>
                <w:sz w:val="22"/>
              </w:rPr>
              <w:t xml:space="preserve">  800-7952</w:t>
            </w:r>
          </w:p>
        </w:tc>
      </w:tr>
      <w:tr w:rsidR="00E038A2" w:rsidRPr="00981026" w14:paraId="03A309F4" w14:textId="77777777" w:rsidTr="0065067A">
        <w:tc>
          <w:tcPr>
            <w:tcW w:w="5160" w:type="dxa"/>
            <w:vMerge/>
            <w:shd w:val="clear" w:color="auto" w:fill="auto"/>
          </w:tcPr>
          <w:p w14:paraId="5D105E10" w14:textId="77777777" w:rsidR="00E038A2" w:rsidRPr="00981026" w:rsidRDefault="00E038A2" w:rsidP="0065067A">
            <w:pPr>
              <w:rPr>
                <w:rFonts w:asciiTheme="minorHAnsi" w:hAnsiTheme="minorHAnsi" w:cstheme="minorHAnsi"/>
                <w:b/>
                <w:sz w:val="22"/>
              </w:rPr>
            </w:pPr>
          </w:p>
        </w:tc>
        <w:tc>
          <w:tcPr>
            <w:tcW w:w="360" w:type="dxa"/>
            <w:tcBorders>
              <w:top w:val="nil"/>
              <w:bottom w:val="nil"/>
            </w:tcBorders>
          </w:tcPr>
          <w:p w14:paraId="57F56952" w14:textId="77777777" w:rsidR="00E038A2" w:rsidRPr="00981026" w:rsidRDefault="00E038A2" w:rsidP="0065067A">
            <w:pPr>
              <w:rPr>
                <w:rFonts w:asciiTheme="minorHAnsi" w:hAnsiTheme="minorHAnsi" w:cstheme="minorHAnsi"/>
                <w:b/>
                <w:sz w:val="22"/>
              </w:rPr>
            </w:pPr>
          </w:p>
        </w:tc>
        <w:tc>
          <w:tcPr>
            <w:tcW w:w="2694" w:type="dxa"/>
            <w:vMerge/>
          </w:tcPr>
          <w:p w14:paraId="7CD66300" w14:textId="77777777" w:rsidR="00E038A2" w:rsidRPr="00981026" w:rsidRDefault="00E038A2" w:rsidP="0065067A">
            <w:pPr>
              <w:rPr>
                <w:rFonts w:asciiTheme="minorHAnsi" w:hAnsiTheme="minorHAnsi" w:cstheme="minorHAnsi"/>
                <w:b/>
                <w:sz w:val="22"/>
              </w:rPr>
            </w:pPr>
          </w:p>
        </w:tc>
        <w:tc>
          <w:tcPr>
            <w:tcW w:w="2694" w:type="dxa"/>
            <w:vMerge/>
          </w:tcPr>
          <w:p w14:paraId="47A0ECA3" w14:textId="77777777" w:rsidR="00E038A2" w:rsidRPr="00981026" w:rsidRDefault="00E038A2" w:rsidP="0065067A">
            <w:pPr>
              <w:rPr>
                <w:rFonts w:asciiTheme="minorHAnsi" w:hAnsiTheme="minorHAnsi" w:cstheme="minorHAnsi"/>
                <w:b/>
                <w:sz w:val="22"/>
              </w:rPr>
            </w:pPr>
          </w:p>
        </w:tc>
      </w:tr>
      <w:tr w:rsidR="00E038A2" w:rsidRPr="00981026" w14:paraId="7F29D224" w14:textId="77777777" w:rsidTr="0065067A">
        <w:tc>
          <w:tcPr>
            <w:tcW w:w="5160" w:type="dxa"/>
          </w:tcPr>
          <w:p w14:paraId="20C175DD" w14:textId="77777777" w:rsidR="00E038A2" w:rsidRPr="00981026" w:rsidRDefault="00E038A2" w:rsidP="0065067A">
            <w:pPr>
              <w:rPr>
                <w:rFonts w:asciiTheme="minorHAnsi" w:hAnsiTheme="minorHAnsi" w:cstheme="minorHAnsi"/>
                <w:b/>
                <w:sz w:val="22"/>
              </w:rPr>
            </w:pPr>
            <w:r w:rsidRPr="00981026">
              <w:rPr>
                <w:rFonts w:asciiTheme="minorHAnsi" w:hAnsiTheme="minorHAnsi" w:cstheme="minorHAnsi"/>
                <w:b/>
                <w:sz w:val="22"/>
              </w:rPr>
              <w:t>Sub-Contract Amount:</w:t>
            </w:r>
            <w:r>
              <w:rPr>
                <w:rFonts w:asciiTheme="minorHAnsi" w:hAnsiTheme="minorHAnsi" w:cstheme="minorHAnsi"/>
                <w:b/>
                <w:sz w:val="22"/>
              </w:rPr>
              <w:t xml:space="preserve">  $5000.00</w:t>
            </w:r>
          </w:p>
          <w:p w14:paraId="38D356CF" w14:textId="77777777" w:rsidR="00E038A2" w:rsidRPr="00981026" w:rsidRDefault="00E038A2" w:rsidP="0065067A">
            <w:pPr>
              <w:rPr>
                <w:rFonts w:asciiTheme="minorHAnsi" w:hAnsiTheme="minorHAnsi" w:cstheme="minorHAnsi"/>
                <w:b/>
                <w:sz w:val="22"/>
              </w:rPr>
            </w:pPr>
          </w:p>
          <w:p w14:paraId="1EB60D88" w14:textId="7D4B1B1C" w:rsidR="00E038A2" w:rsidRPr="00981026" w:rsidRDefault="00E038A2" w:rsidP="0065067A">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r>
              <w:rPr>
                <w:rFonts w:asciiTheme="minorHAnsi" w:hAnsiTheme="minorHAnsi" w:cstheme="minorHAnsi"/>
                <w:b/>
                <w:sz w:val="22"/>
              </w:rPr>
              <w:t xml:space="preserve"> </w:t>
            </w:r>
            <w:r w:rsidRPr="00E51644">
              <w:rPr>
                <w:rFonts w:asciiTheme="minorHAnsi" w:hAnsiTheme="minorHAnsi" w:cstheme="minorHAnsi"/>
                <w:b/>
                <w:color w:val="FF0000"/>
                <w:sz w:val="22"/>
              </w:rPr>
              <w:t xml:space="preserve"> </w:t>
            </w:r>
            <w:r w:rsidRPr="00E51644">
              <w:rPr>
                <w:rFonts w:asciiTheme="minorHAnsi" w:hAnsiTheme="minorHAnsi" w:cstheme="minorHAnsi"/>
                <w:b/>
                <w:color w:val="FF0000"/>
                <w:sz w:val="22"/>
              </w:rPr>
              <w:t>Amount for Supplier Diversity and IEI</w:t>
            </w:r>
            <w:r w:rsidRPr="00981026">
              <w:rPr>
                <w:rFonts w:asciiTheme="minorHAnsi" w:hAnsiTheme="minorHAnsi" w:cstheme="minorHAnsi"/>
                <w:b/>
                <w:sz w:val="22"/>
              </w:rPr>
              <w:t>:</w:t>
            </w:r>
            <w:r>
              <w:rPr>
                <w:rFonts w:asciiTheme="minorHAnsi" w:hAnsiTheme="minorHAnsi" w:cstheme="minorHAnsi"/>
                <w:b/>
                <w:sz w:val="22"/>
              </w:rPr>
              <w:t xml:space="preserve">  5%</w:t>
            </w:r>
          </w:p>
          <w:p w14:paraId="4931D513" w14:textId="77777777" w:rsidR="00E038A2" w:rsidRPr="00981026" w:rsidRDefault="00E038A2" w:rsidP="0065067A">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7C81C5C" w14:textId="77777777" w:rsidR="00E038A2" w:rsidRPr="00981026" w:rsidRDefault="00E038A2" w:rsidP="0065067A">
            <w:pPr>
              <w:rPr>
                <w:rFonts w:asciiTheme="minorHAnsi" w:hAnsiTheme="minorHAnsi" w:cstheme="minorHAnsi"/>
                <w:b/>
                <w:sz w:val="22"/>
              </w:rPr>
            </w:pPr>
          </w:p>
        </w:tc>
        <w:tc>
          <w:tcPr>
            <w:tcW w:w="360" w:type="dxa"/>
            <w:tcBorders>
              <w:top w:val="nil"/>
              <w:bottom w:val="nil"/>
            </w:tcBorders>
          </w:tcPr>
          <w:p w14:paraId="72F4C2D2" w14:textId="77777777" w:rsidR="00E038A2" w:rsidRPr="00981026" w:rsidRDefault="00E038A2" w:rsidP="0065067A">
            <w:pPr>
              <w:rPr>
                <w:rFonts w:asciiTheme="minorHAnsi" w:hAnsiTheme="minorHAnsi" w:cstheme="minorHAnsi"/>
                <w:b/>
                <w:sz w:val="22"/>
              </w:rPr>
            </w:pPr>
          </w:p>
        </w:tc>
        <w:tc>
          <w:tcPr>
            <w:tcW w:w="5388" w:type="dxa"/>
            <w:gridSpan w:val="2"/>
          </w:tcPr>
          <w:p w14:paraId="32E2E47B" w14:textId="4A087715" w:rsidR="00E038A2" w:rsidRDefault="00E038A2" w:rsidP="0065067A">
            <w:pPr>
              <w:rPr>
                <w:rFonts w:asciiTheme="minorHAnsi" w:hAnsiTheme="minorHAnsi" w:cstheme="minorHAnsi"/>
                <w:b/>
                <w:sz w:val="22"/>
                <w:u w:val="single"/>
              </w:rPr>
            </w:pPr>
            <w:r w:rsidRPr="00981026">
              <w:rPr>
                <w:rFonts w:asciiTheme="minorHAnsi" w:hAnsiTheme="minorHAnsi" w:cstheme="minorHAnsi"/>
                <w:b/>
                <w:sz w:val="22"/>
              </w:rPr>
              <w:t xml:space="preserve">Describe service/product to be provided and </w:t>
            </w:r>
            <w:r w:rsidRPr="00981026">
              <w:rPr>
                <w:rFonts w:asciiTheme="minorHAnsi" w:hAnsiTheme="minorHAnsi" w:cstheme="minorHAnsi"/>
                <w:b/>
                <w:sz w:val="22"/>
                <w:u w:val="single"/>
              </w:rPr>
              <w:t xml:space="preserve">how this is </w:t>
            </w:r>
            <w:r w:rsidRPr="00981026">
              <w:rPr>
                <w:rFonts w:asciiTheme="minorHAnsi" w:hAnsiTheme="minorHAnsi" w:cstheme="minorHAnsi"/>
                <w:b/>
                <w:sz w:val="22"/>
                <w:szCs w:val="22"/>
                <w:u w:val="single"/>
              </w:rPr>
              <w:t>a Valuable Scope Contribution of</w:t>
            </w:r>
            <w:r w:rsidRPr="00981026">
              <w:rPr>
                <w:rFonts w:asciiTheme="minorHAnsi" w:hAnsiTheme="minorHAnsi" w:cstheme="minorHAnsi"/>
                <w:b/>
                <w:sz w:val="22"/>
                <w:u w:val="single"/>
              </w:rPr>
              <w:t xml:space="preserve"> the Contract:</w:t>
            </w:r>
          </w:p>
          <w:p w14:paraId="41CD46E8" w14:textId="77777777" w:rsidR="00E038A2" w:rsidRPr="00981026" w:rsidRDefault="00E038A2" w:rsidP="0065067A">
            <w:pPr>
              <w:rPr>
                <w:rFonts w:asciiTheme="minorHAnsi" w:hAnsiTheme="minorHAnsi" w:cstheme="minorHAnsi"/>
                <w:b/>
                <w:sz w:val="22"/>
              </w:rPr>
            </w:pPr>
          </w:p>
          <w:p w14:paraId="456415A1" w14:textId="77777777" w:rsidR="00E038A2" w:rsidRPr="00981026" w:rsidRDefault="00E038A2" w:rsidP="0065067A">
            <w:pPr>
              <w:rPr>
                <w:rFonts w:asciiTheme="minorHAnsi" w:hAnsiTheme="minorHAnsi" w:cstheme="minorHAnsi"/>
                <w:b/>
                <w:sz w:val="22"/>
              </w:rPr>
            </w:pPr>
            <w:r>
              <w:rPr>
                <w:rFonts w:asciiTheme="minorHAnsi" w:hAnsiTheme="minorHAnsi" w:cstheme="minorHAnsi"/>
                <w:b/>
                <w:sz w:val="22"/>
              </w:rPr>
              <w:t>Printing of ID cards, mailings, and other items as needed</w:t>
            </w:r>
          </w:p>
          <w:p w14:paraId="2B9E9E40" w14:textId="77777777" w:rsidR="00E038A2" w:rsidRPr="00981026" w:rsidRDefault="00E038A2" w:rsidP="0065067A">
            <w:pPr>
              <w:rPr>
                <w:rFonts w:asciiTheme="minorHAnsi" w:hAnsiTheme="minorHAnsi" w:cstheme="minorHAnsi"/>
                <w:b/>
                <w:sz w:val="22"/>
              </w:rPr>
            </w:pPr>
          </w:p>
        </w:tc>
      </w:tr>
      <w:tr w:rsidR="00E038A2" w:rsidRPr="00981026" w14:paraId="0450B9AC" w14:textId="77777777" w:rsidTr="0065067A">
        <w:tc>
          <w:tcPr>
            <w:tcW w:w="10908" w:type="dxa"/>
            <w:gridSpan w:val="4"/>
          </w:tcPr>
          <w:p w14:paraId="026FA791" w14:textId="59A8F04E" w:rsidR="00E038A2" w:rsidRDefault="00E038A2" w:rsidP="0065067A">
            <w:pPr>
              <w:rPr>
                <w:rFonts w:asciiTheme="minorHAnsi" w:hAnsiTheme="minorHAnsi" w:cstheme="minorHAnsi"/>
                <w:b/>
                <w:sz w:val="22"/>
              </w:rPr>
            </w:pPr>
            <w:r w:rsidRPr="00981026">
              <w:rPr>
                <w:rFonts w:asciiTheme="minorHAnsi" w:hAnsiTheme="minorHAnsi" w:cstheme="minorHAnsi"/>
                <w:b/>
                <w:sz w:val="22"/>
              </w:rPr>
              <w:t>Provide approximate dates when Sub-Contractor will perform on this project:</w:t>
            </w:r>
          </w:p>
          <w:p w14:paraId="4117D30D" w14:textId="77777777" w:rsidR="00E038A2" w:rsidRPr="00981026" w:rsidRDefault="00E038A2" w:rsidP="0065067A">
            <w:pPr>
              <w:rPr>
                <w:rFonts w:asciiTheme="minorHAnsi" w:hAnsiTheme="minorHAnsi" w:cstheme="minorHAnsi"/>
                <w:b/>
                <w:sz w:val="22"/>
              </w:rPr>
            </w:pPr>
          </w:p>
          <w:p w14:paraId="107C1C27" w14:textId="77777777" w:rsidR="00E038A2" w:rsidRPr="00981026" w:rsidRDefault="00E038A2" w:rsidP="0065067A">
            <w:pPr>
              <w:rPr>
                <w:rFonts w:asciiTheme="minorHAnsi" w:hAnsiTheme="minorHAnsi" w:cstheme="minorHAnsi"/>
                <w:b/>
                <w:sz w:val="22"/>
              </w:rPr>
            </w:pPr>
            <w:r>
              <w:rPr>
                <w:rFonts w:asciiTheme="minorHAnsi" w:hAnsiTheme="minorHAnsi" w:cstheme="minorHAnsi"/>
                <w:b/>
                <w:sz w:val="22"/>
              </w:rPr>
              <w:t>Services will be on an ongoing monthly basis as needed</w:t>
            </w:r>
          </w:p>
        </w:tc>
      </w:tr>
    </w:tbl>
    <w:p w14:paraId="27EFBA20" w14:textId="77777777" w:rsidR="00E038A2" w:rsidRPr="00981026" w:rsidRDefault="00E038A2" w:rsidP="00E038A2">
      <w:pPr>
        <w:ind w:right="720"/>
        <w:rPr>
          <w:rFonts w:asciiTheme="minorHAnsi" w:hAnsiTheme="minorHAnsi" w:cstheme="minorHAnsi"/>
          <w:sz w:val="22"/>
        </w:rPr>
      </w:pPr>
    </w:p>
    <w:p w14:paraId="51D54458" w14:textId="77777777" w:rsidR="00E038A2" w:rsidRPr="00981026" w:rsidRDefault="00E038A2"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headerReference w:type="even" r:id="rId12"/>
      <w:headerReference w:type="default" r:id="rId13"/>
      <w:footerReference w:type="even" r:id="rId14"/>
      <w:footerReference w:type="default" r:id="rId15"/>
      <w:headerReference w:type="first" r:id="rId16"/>
      <w:footerReference w:type="first" r:id="rId17"/>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4E3A1" w14:textId="77777777" w:rsidR="00F575E3" w:rsidRDefault="00F575E3">
      <w:pPr>
        <w:spacing w:line="20" w:lineRule="exact"/>
      </w:pPr>
    </w:p>
  </w:endnote>
  <w:endnote w:type="continuationSeparator" w:id="0">
    <w:p w14:paraId="1176EE77" w14:textId="77777777" w:rsidR="00F575E3" w:rsidRDefault="00F575E3">
      <w:r>
        <w:t xml:space="preserve"> </w:t>
      </w:r>
    </w:p>
  </w:endnote>
  <w:endnote w:type="continuationNotice" w:id="1">
    <w:p w14:paraId="15D65CCA" w14:textId="77777777" w:rsidR="00F575E3" w:rsidRDefault="00F575E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3BC1" w14:textId="77777777" w:rsidR="00E038A2" w:rsidRDefault="00E038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3E77" w14:textId="77777777" w:rsidR="00E038A2" w:rsidRDefault="00E038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CD552" w14:textId="77777777" w:rsidR="00F575E3" w:rsidRDefault="00F575E3">
      <w:r>
        <w:separator/>
      </w:r>
    </w:p>
  </w:footnote>
  <w:footnote w:type="continuationSeparator" w:id="0">
    <w:p w14:paraId="45F534E7" w14:textId="77777777" w:rsidR="00F575E3" w:rsidRDefault="00F575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F220E" w14:textId="77777777" w:rsidR="00E038A2" w:rsidRDefault="00E038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0BA2" w14:textId="77777777" w:rsidR="00E038A2" w:rsidRDefault="00E038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B5D05" w14:textId="77777777" w:rsidR="00E038A2" w:rsidRDefault="00E038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265310999">
    <w:abstractNumId w:val="5"/>
  </w:num>
  <w:num w:numId="2" w16cid:durableId="2014381843">
    <w:abstractNumId w:val="4"/>
  </w:num>
  <w:num w:numId="3" w16cid:durableId="884561694">
    <w:abstractNumId w:val="2"/>
  </w:num>
  <w:num w:numId="4" w16cid:durableId="905604192">
    <w:abstractNumId w:val="1"/>
  </w:num>
  <w:num w:numId="5" w16cid:durableId="4405403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2280059">
    <w:abstractNumId w:val="3"/>
  </w:num>
  <w:num w:numId="7" w16cid:durableId="66945061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ble, Roxie">
    <w15:presenceInfo w15:providerId="None" w15:userId="Coble, Roxie"/>
  </w15:person>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6900"/>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4B3A"/>
    <w:rsid w:val="00846562"/>
    <w:rsid w:val="00850C98"/>
    <w:rsid w:val="00865E31"/>
    <w:rsid w:val="00870976"/>
    <w:rsid w:val="00894B1A"/>
    <w:rsid w:val="0089525E"/>
    <w:rsid w:val="008A154A"/>
    <w:rsid w:val="008B7152"/>
    <w:rsid w:val="008C5963"/>
    <w:rsid w:val="008D4CE9"/>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198A"/>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3780"/>
    <w:rsid w:val="00DB686A"/>
    <w:rsid w:val="00DB6D55"/>
    <w:rsid w:val="00DC1D7C"/>
    <w:rsid w:val="00DC47D8"/>
    <w:rsid w:val="00DD4A4F"/>
    <w:rsid w:val="00DE4BB7"/>
    <w:rsid w:val="00E038A2"/>
    <w:rsid w:val="00E03B78"/>
    <w:rsid w:val="00E13D74"/>
    <w:rsid w:val="00E27172"/>
    <w:rsid w:val="00E36BA1"/>
    <w:rsid w:val="00E36E1C"/>
    <w:rsid w:val="00E37000"/>
    <w:rsid w:val="00E37C76"/>
    <w:rsid w:val="00E41582"/>
    <w:rsid w:val="00E51644"/>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5E3"/>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mwb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leM@FinelinePrintingGroup.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n.gov/idoa/mwbe"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in.gov/idoa/mwbe"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64</TotalTime>
  <Pages>4</Pages>
  <Words>1072</Words>
  <Characters>6111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7169</CharactersWithSpaces>
  <SharedDoc>false</SharedDoc>
  <HLinks>
    <vt:vector size="18" baseType="variant">
      <vt:variant>
        <vt:i4>7798881</vt:i4>
      </vt:variant>
      <vt:variant>
        <vt:i4>6</vt:i4>
      </vt:variant>
      <vt:variant>
        <vt:i4>0</vt:i4>
      </vt:variant>
      <vt:variant>
        <vt:i4>5</vt:i4>
      </vt:variant>
      <vt:variant>
        <vt:lpwstr>http://www.in.gov/idoa/2867.htm</vt:lpwstr>
      </vt:variant>
      <vt:variant>
        <vt:lpwstr/>
      </vt:variant>
      <vt:variant>
        <vt:i4>7798881</vt:i4>
      </vt:variant>
      <vt:variant>
        <vt:i4>3</vt:i4>
      </vt:variant>
      <vt:variant>
        <vt:i4>0</vt:i4>
      </vt:variant>
      <vt:variant>
        <vt:i4>5</vt:i4>
      </vt:variant>
      <vt:variant>
        <vt:lpwstr>http://www.in.gov/idoa/2867.htm</vt:lpwstr>
      </vt:variant>
      <vt:variant>
        <vt:lpwstr/>
      </vt:variant>
      <vt:variant>
        <vt:i4>7798881</vt:i4>
      </vt:variant>
      <vt:variant>
        <vt:i4>0</vt:i4>
      </vt:variant>
      <vt:variant>
        <vt:i4>0</vt:i4>
      </vt:variant>
      <vt:variant>
        <vt:i4>5</vt:i4>
      </vt:variant>
      <vt:variant>
        <vt:lpwstr>http://www.in.gov/idoa/2867.htm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JJ Nelson</cp:lastModifiedBy>
  <cp:revision>4</cp:revision>
  <cp:lastPrinted>2014-07-02T17:29:00Z</cp:lastPrinted>
  <dcterms:created xsi:type="dcterms:W3CDTF">2023-04-27T13:22:00Z</dcterms:created>
  <dcterms:modified xsi:type="dcterms:W3CDTF">2023-06-05T17:35:00Z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ca1fde-07af-4468-b418-4ff22b604c41_Enabled">
    <vt:lpwstr>true</vt:lpwstr>
  </property>
  <property fmtid="{D5CDD505-2E9C-101B-9397-08002B2CF9AE}" pid="3" name="MSIP_Label_83ca1fde-07af-4468-b418-4ff22b604c41_SetDate">
    <vt:lpwstr>2023-06-05T17:26:37Z</vt:lpwstr>
  </property>
  <property fmtid="{D5CDD505-2E9C-101B-9397-08002B2CF9AE}" pid="4" name="MSIP_Label_83ca1fde-07af-4468-b418-4ff22b604c41_Method">
    <vt:lpwstr>Standard</vt:lpwstr>
  </property>
  <property fmtid="{D5CDD505-2E9C-101B-9397-08002B2CF9AE}" pid="5" name="MSIP_Label_83ca1fde-07af-4468-b418-4ff22b604c41_Name">
    <vt:lpwstr>Internal</vt:lpwstr>
  </property>
  <property fmtid="{D5CDD505-2E9C-101B-9397-08002B2CF9AE}" pid="6" name="MSIP_Label_83ca1fde-07af-4468-b418-4ff22b604c41_SiteId">
    <vt:lpwstr>0092ff14-2fb2-424d-9532-35fa5c10c50b</vt:lpwstr>
  </property>
  <property fmtid="{D5CDD505-2E9C-101B-9397-08002B2CF9AE}" pid="7" name="MSIP_Label_83ca1fde-07af-4468-b418-4ff22b604c41_ActionId">
    <vt:lpwstr>b7f7d650-41d3-4022-ac3b-3626eeab6a05</vt:lpwstr>
  </property>
  <property fmtid="{D5CDD505-2E9C-101B-9397-08002B2CF9AE}" pid="8" name="MSIP_Label_83ca1fde-07af-4468-b418-4ff22b604c41_ContentBits">
    <vt:lpwstr>0</vt:lpwstr>
  </property>
</Properties>
</file>